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DA0A36"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55C699E6" w14:textId="77777777" w:rsidR="00642EFE" w:rsidRPr="009044F1" w:rsidRDefault="00AB5994"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r w:rsidR="00642EFE" w:rsidRPr="009044F1">
        <w:rPr>
          <w:rFonts w:ascii="GHEA Grapalat" w:hAnsi="GHEA Grapalat"/>
          <w:i w:val="0"/>
          <w:sz w:val="24"/>
          <w:szCs w:val="24"/>
        </w:rPr>
        <w:t xml:space="preserve"> </w:t>
      </w:r>
    </w:p>
    <w:p w14:paraId="3F0AF60E" w14:textId="04B81110"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9D106A">
        <w:rPr>
          <w:rFonts w:ascii="GHEA Grapalat" w:hAnsi="GHEA Grapalat"/>
          <w:i w:val="0"/>
          <w:sz w:val="24"/>
          <w:szCs w:val="24"/>
          <w:lang w:val="en-US"/>
        </w:rPr>
        <w:t>21</w:t>
      </w:r>
      <w:r w:rsidRPr="009044F1">
        <w:rPr>
          <w:rFonts w:ascii="GHEA Grapalat" w:hAnsi="GHEA Grapalat"/>
          <w:i w:val="0"/>
          <w:sz w:val="24"/>
          <w:szCs w:val="24"/>
        </w:rPr>
        <w:t>" "</w:t>
      </w:r>
      <w:r w:rsidR="009D106A" w:rsidRPr="009D106A">
        <w:rPr>
          <w:rFonts w:ascii="Arial" w:hAnsi="Arial" w:cs="Arial"/>
          <w:color w:val="474747"/>
          <w:sz w:val="21"/>
          <w:szCs w:val="21"/>
          <w:shd w:val="clear" w:color="auto" w:fill="FFFFFF"/>
        </w:rPr>
        <w:t xml:space="preserve"> </w:t>
      </w:r>
      <w:r w:rsidR="009D106A" w:rsidRPr="009D106A">
        <w:rPr>
          <w:rFonts w:ascii="GHEA Grapalat" w:hAnsi="GHEA Grapalat"/>
          <w:i w:val="0"/>
          <w:sz w:val="24"/>
          <w:szCs w:val="24"/>
        </w:rPr>
        <w:t>Янва</w:t>
      </w:r>
      <w:r w:rsidR="00E43D03" w:rsidRPr="00E43D03">
        <w:rPr>
          <w:rFonts w:ascii="GHEA Grapalat" w:hAnsi="GHEA Grapalat"/>
          <w:i w:val="0"/>
          <w:sz w:val="24"/>
          <w:szCs w:val="24"/>
        </w:rPr>
        <w:t>ря</w:t>
      </w:r>
      <w:r w:rsidRPr="009044F1">
        <w:rPr>
          <w:rFonts w:ascii="GHEA Grapalat" w:hAnsi="GHEA Grapalat"/>
          <w:i w:val="0"/>
          <w:sz w:val="24"/>
          <w:szCs w:val="24"/>
        </w:rPr>
        <w:t xml:space="preserve">" </w:t>
      </w:r>
      <w:r w:rsidR="00AB5994">
        <w:rPr>
          <w:rFonts w:ascii="GHEA Grapalat" w:hAnsi="GHEA Grapalat"/>
          <w:i w:val="0"/>
          <w:sz w:val="24"/>
          <w:szCs w:val="24"/>
        </w:rPr>
        <w:t>202</w:t>
      </w:r>
      <w:r w:rsidR="009D106A">
        <w:rPr>
          <w:rFonts w:ascii="GHEA Grapalat" w:hAnsi="GHEA Grapalat"/>
          <w:i w:val="0"/>
          <w:sz w:val="24"/>
          <w:szCs w:val="24"/>
          <w:lang w:val="rue-Cyrl"/>
        </w:rPr>
        <w:t xml:space="preserve">5 </w:t>
      </w:r>
      <w:r w:rsidRPr="009044F1">
        <w:rPr>
          <w:rFonts w:ascii="GHEA Grapalat" w:hAnsi="GHEA Grapalat"/>
          <w:i w:val="0"/>
          <w:sz w:val="24"/>
          <w:szCs w:val="24"/>
        </w:rPr>
        <w:t>года "</w:t>
      </w:r>
      <w:r w:rsidR="00AB5994">
        <w:rPr>
          <w:rFonts w:ascii="GHEA Grapalat" w:hAnsi="GHEA Grapalat"/>
          <w:i w:val="0"/>
          <w:sz w:val="24"/>
          <w:szCs w:val="24"/>
        </w:rPr>
        <w:t>1</w:t>
      </w:r>
      <w:r w:rsidRPr="009044F1">
        <w:rPr>
          <w:rFonts w:ascii="GHEA Grapalat" w:hAnsi="GHEA Grapalat"/>
          <w:i w:val="0"/>
          <w:sz w:val="24"/>
          <w:szCs w:val="24"/>
        </w:rPr>
        <w:t xml:space="preserve">" </w:t>
      </w:r>
    </w:p>
    <w:p w14:paraId="228E4756" w14:textId="5FB582E0" w:rsidR="0091042F" w:rsidRPr="00AB5994"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9D106A">
        <w:rPr>
          <w:rFonts w:ascii="GHEA Grapalat" w:hAnsi="GHEA Grapalat"/>
          <w:b/>
          <w:i w:val="0"/>
          <w:sz w:val="24"/>
          <w:szCs w:val="24"/>
          <w:lang w:val="en-GB"/>
        </w:rPr>
        <w:t>HFF-NTsDzB-2025/1</w:t>
      </w:r>
    </w:p>
    <w:p w14:paraId="47537653" w14:textId="77777777" w:rsidR="0091042F" w:rsidRPr="009044F1" w:rsidRDefault="0091042F" w:rsidP="00B46D58">
      <w:pPr>
        <w:pStyle w:val="BodyTextIndent"/>
        <w:widowControl w:val="0"/>
        <w:spacing w:after="160" w:line="240" w:lineRule="auto"/>
        <w:rPr>
          <w:rFonts w:ascii="GHEA Grapalat" w:hAnsi="GHEA Grapalat"/>
          <w:i w:val="0"/>
          <w:sz w:val="24"/>
          <w:szCs w:val="24"/>
        </w:rPr>
      </w:pPr>
    </w:p>
    <w:p w14:paraId="67EF1DF3" w14:textId="77777777" w:rsidR="00642EFE" w:rsidRPr="009044F1" w:rsidRDefault="00642EFE" w:rsidP="00B16F41">
      <w:pPr>
        <w:pStyle w:val="BodyTextIndent"/>
        <w:widowControl w:val="0"/>
        <w:spacing w:line="276"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AB5994" w:rsidRPr="00AB5994">
        <w:rPr>
          <w:rFonts w:ascii="GHEA Grapalat" w:hAnsi="GHEA Grapalat"/>
          <w:i w:val="0"/>
          <w:sz w:val="24"/>
          <w:szCs w:val="24"/>
        </w:rPr>
        <w:t>Общественная организация "Федерация футбола Армении</w:t>
      </w:r>
      <w:r w:rsidRPr="009044F1">
        <w:rPr>
          <w:rFonts w:ascii="GHEA Grapalat" w:hAnsi="GHEA Grapalat"/>
          <w:i w:val="0"/>
          <w:sz w:val="24"/>
          <w:szCs w:val="24"/>
        </w:rPr>
        <w:t>, находящийся по адресу:</w:t>
      </w:r>
      <w:r w:rsidR="00AB5994" w:rsidRPr="00AB5994">
        <w:rPr>
          <w:rFonts w:ascii="GHEA Grapalat" w:hAnsi="GHEA Grapalat"/>
          <w:i w:val="0"/>
          <w:sz w:val="24"/>
          <w:szCs w:val="24"/>
        </w:rPr>
        <w:t xml:space="preserve"> </w:t>
      </w:r>
      <w:r w:rsidR="00AB5994">
        <w:rPr>
          <w:rFonts w:ascii="GHEA Grapalat" w:hAnsi="GHEA Grapalat"/>
          <w:i w:val="0"/>
          <w:sz w:val="24"/>
          <w:szCs w:val="24"/>
        </w:rPr>
        <w:t>г</w:t>
      </w:r>
      <w:r w:rsidR="00AB5994" w:rsidRPr="00AB5994">
        <w:rPr>
          <w:rFonts w:ascii="GHEA Grapalat" w:hAnsi="GHEA Grapalat"/>
          <w:i w:val="0"/>
          <w:sz w:val="24"/>
          <w:szCs w:val="24"/>
        </w:rPr>
        <w:t>. Ереван, Ханджяна 27,</w:t>
      </w:r>
      <w:r w:rsidR="00AB5994" w:rsidRPr="00AB5994">
        <w:rPr>
          <w:rFonts w:ascii="Sylfaen" w:hAnsi="Sylfaen"/>
          <w:sz w:val="18"/>
        </w:rPr>
        <w:t xml:space="preserve"> </w:t>
      </w:r>
      <w:r w:rsidRPr="007B0562">
        <w:rPr>
          <w:rFonts w:ascii="GHEA Grapalat" w:hAnsi="GHEA Grapalat"/>
          <w:i w:val="0"/>
          <w:sz w:val="24"/>
          <w:szCs w:val="24"/>
        </w:rPr>
        <w:t xml:space="preserve">объявляет </w:t>
      </w:r>
      <w:r w:rsidR="00AB5994">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E62BC0">
        <w:rPr>
          <w:rFonts w:ascii="GHEA Grapalat" w:hAnsi="GHEA Grapalat"/>
          <w:i w:val="0"/>
          <w:sz w:val="24"/>
          <w:szCs w:val="24"/>
        </w:rPr>
        <w:t>.</w:t>
      </w:r>
    </w:p>
    <w:p w14:paraId="5B5CDE46" w14:textId="77777777" w:rsidR="00AB5994" w:rsidRDefault="00A20B69" w:rsidP="00B16F41">
      <w:pPr>
        <w:pStyle w:val="BodyTextIndent"/>
        <w:widowControl w:val="0"/>
        <w:spacing w:line="276"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00AB5994">
        <w:rPr>
          <w:rFonts w:ascii="GHEA Grapalat" w:hAnsi="GHEA Grapalat"/>
          <w:i w:val="0"/>
          <w:spacing w:val="6"/>
          <w:sz w:val="24"/>
          <w:szCs w:val="24"/>
        </w:rPr>
        <w:t>на п</w:t>
      </w:r>
      <w:r w:rsidR="00AB5994" w:rsidRPr="00AB5994">
        <w:rPr>
          <w:rFonts w:ascii="GHEA Grapalat" w:hAnsi="GHEA Grapalat"/>
          <w:i w:val="0"/>
          <w:spacing w:val="6"/>
          <w:sz w:val="24"/>
          <w:szCs w:val="24"/>
        </w:rPr>
        <w:t xml:space="preserve">редоставление </w:t>
      </w:r>
      <w:r w:rsidR="00AB5994" w:rsidRPr="00117CC9">
        <w:rPr>
          <w:rFonts w:ascii="GHEA Grapalat" w:hAnsi="GHEA Grapalat"/>
          <w:b/>
          <w:i w:val="0"/>
          <w:spacing w:val="6"/>
          <w:sz w:val="24"/>
          <w:szCs w:val="24"/>
        </w:rPr>
        <w:t xml:space="preserve">консультационных услуг по разработке проектно-сметной документации </w:t>
      </w:r>
      <w:r w:rsidR="00452591">
        <w:rPr>
          <w:rFonts w:ascii="GHEA Grapalat" w:hAnsi="GHEA Grapalat"/>
          <w:b/>
          <w:i w:val="0"/>
          <w:spacing w:val="6"/>
          <w:sz w:val="24"/>
          <w:szCs w:val="24"/>
        </w:rPr>
        <w:t>Строительства футбольной академии в общине Давташен г. Еревана.</w:t>
      </w:r>
      <w:r w:rsidR="00AB5994" w:rsidRPr="00117CC9">
        <w:rPr>
          <w:rFonts w:ascii="GHEA Grapalat" w:hAnsi="GHEA Grapalat"/>
          <w:b/>
          <w:i w:val="0"/>
          <w:spacing w:val="6"/>
          <w:sz w:val="24"/>
          <w:szCs w:val="24"/>
        </w:rPr>
        <w:t>РА</w:t>
      </w:r>
      <w:r w:rsidR="00782D60">
        <w:rPr>
          <w:rFonts w:ascii="GHEA Grapalat" w:hAnsi="GHEA Grapalat"/>
          <w:i w:val="0"/>
          <w:sz w:val="24"/>
          <w:szCs w:val="24"/>
        </w:rPr>
        <w:t xml:space="preserve"> (далее — договор).</w:t>
      </w:r>
    </w:p>
    <w:p w14:paraId="14C80BF5" w14:textId="77777777" w:rsidR="00357D48" w:rsidRPr="009044F1" w:rsidRDefault="00A20B69" w:rsidP="00B16F41">
      <w:pPr>
        <w:pStyle w:val="BodyTextIndent"/>
        <w:widowControl w:val="0"/>
        <w:spacing w:line="276"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597F7864" w14:textId="77777777" w:rsidR="008B069D" w:rsidRDefault="00052084" w:rsidP="00B16F41">
      <w:pPr>
        <w:pStyle w:val="BodyTextIndent"/>
        <w:widowControl w:val="0"/>
        <w:spacing w:line="276"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0A3A6BA0" w14:textId="77777777" w:rsidR="00357D48" w:rsidRPr="003F762C" w:rsidRDefault="00EE73A8" w:rsidP="00B16F41">
      <w:pPr>
        <w:pStyle w:val="BodyTextIndent"/>
        <w:widowControl w:val="0"/>
        <w:spacing w:line="276"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7E3F7DB0" w14:textId="77777777" w:rsidR="0067579A" w:rsidRPr="00D5443D" w:rsidRDefault="00357D48" w:rsidP="00B16F41">
      <w:pPr>
        <w:pStyle w:val="BodyTextIndent"/>
        <w:widowControl w:val="0"/>
        <w:spacing w:line="276"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64C5BB5A" w14:textId="67605DF0" w:rsidR="009216D6" w:rsidRPr="00AB5994" w:rsidRDefault="009216D6" w:rsidP="00B16F41">
      <w:pPr>
        <w:pStyle w:val="BodyTextIndent"/>
        <w:widowControl w:val="0"/>
        <w:spacing w:line="276" w:lineRule="auto"/>
        <w:ind w:firstLine="567"/>
        <w:rPr>
          <w:rFonts w:ascii="GHEA Grapalat" w:hAnsi="GHEA Grapalat"/>
          <w:i w:val="0"/>
          <w:spacing w:val="6"/>
          <w:sz w:val="24"/>
          <w:szCs w:val="24"/>
        </w:rPr>
      </w:pPr>
      <w:r w:rsidRPr="00D85563">
        <w:rPr>
          <w:rFonts w:ascii="GHEA Grapalat" w:hAnsi="GHEA Grapalat"/>
          <w:i w:val="0"/>
          <w:sz w:val="24"/>
          <w:szCs w:val="24"/>
        </w:rPr>
        <w:t xml:space="preserve">Заявки на на </w:t>
      </w:r>
      <w:r w:rsidR="00AB5994">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адресу</w:t>
      </w:r>
      <w:r w:rsidR="00AB5994">
        <w:rPr>
          <w:rFonts w:ascii="GHEA Grapalat" w:hAnsi="GHEA Grapalat"/>
          <w:i w:val="0"/>
          <w:sz w:val="24"/>
          <w:szCs w:val="24"/>
        </w:rPr>
        <w:t xml:space="preserve"> </w:t>
      </w:r>
      <w:r w:rsidR="00AB5994" w:rsidRPr="00AB5994">
        <w:rPr>
          <w:rFonts w:ascii="GHEA Grapalat" w:hAnsi="GHEA Grapalat"/>
          <w:b/>
          <w:i w:val="0"/>
          <w:sz w:val="24"/>
          <w:szCs w:val="24"/>
        </w:rPr>
        <w:t xml:space="preserve">г. Ереван, Ханджяна 27, </w:t>
      </w:r>
      <w:r w:rsidRPr="00AB5994">
        <w:rPr>
          <w:rFonts w:ascii="GHEA Grapalat" w:hAnsi="GHEA Grapalat"/>
          <w:b/>
          <w:i w:val="0"/>
          <w:sz w:val="24"/>
          <w:szCs w:val="24"/>
        </w:rPr>
        <w:t xml:space="preserve">в документарной форме, до </w:t>
      </w:r>
      <w:r w:rsidR="00452591">
        <w:rPr>
          <w:rFonts w:ascii="GHEA Grapalat" w:hAnsi="GHEA Grapalat"/>
          <w:b/>
          <w:i w:val="0"/>
          <w:sz w:val="24"/>
          <w:szCs w:val="24"/>
        </w:rPr>
        <w:t>1</w:t>
      </w:r>
      <w:r w:rsidR="003D25AA">
        <w:rPr>
          <w:rFonts w:ascii="GHEA Grapalat" w:hAnsi="GHEA Grapalat"/>
          <w:b/>
          <w:i w:val="0"/>
          <w:sz w:val="24"/>
          <w:szCs w:val="24"/>
          <w:lang w:val="en-US"/>
        </w:rPr>
        <w:t>4</w:t>
      </w:r>
      <w:r w:rsidR="00AB5994" w:rsidRPr="00AB5994">
        <w:rPr>
          <w:rFonts w:ascii="GHEA Grapalat" w:hAnsi="GHEA Grapalat"/>
          <w:b/>
          <w:i w:val="0"/>
          <w:sz w:val="24"/>
          <w:szCs w:val="24"/>
        </w:rPr>
        <w:t xml:space="preserve">:00 </w:t>
      </w:r>
      <w:r w:rsidRPr="00AB5994">
        <w:rPr>
          <w:rFonts w:ascii="GHEA Grapalat" w:hAnsi="GHEA Grapalat"/>
          <w:b/>
          <w:i w:val="0"/>
          <w:sz w:val="24"/>
          <w:szCs w:val="24"/>
        </w:rPr>
        <w:t xml:space="preserve">часов </w:t>
      </w:r>
      <w:r w:rsidR="00AB5994" w:rsidRPr="00AB5994">
        <w:rPr>
          <w:rFonts w:ascii="GHEA Grapalat" w:hAnsi="GHEA Grapalat"/>
          <w:b/>
          <w:i w:val="0"/>
          <w:sz w:val="24"/>
          <w:szCs w:val="24"/>
        </w:rPr>
        <w:t>7</w:t>
      </w:r>
      <w:r w:rsidRPr="00AB5994">
        <w:rPr>
          <w:rFonts w:ascii="GHEA Grapalat" w:hAnsi="GHEA Grapalat"/>
          <w:b/>
          <w:i w:val="0"/>
          <w:sz w:val="24"/>
          <w:szCs w:val="24"/>
        </w:rPr>
        <w:t>-го дня со дня опубликования настоящего объявления</w:t>
      </w:r>
      <w:r w:rsidRPr="00D85563">
        <w:rPr>
          <w:rFonts w:ascii="GHEA Grapalat" w:hAnsi="GHEA Grapalat"/>
          <w:i w:val="0"/>
          <w:sz w:val="24"/>
          <w:szCs w:val="24"/>
        </w:rPr>
        <w:t>. Кроме армянского языка заявки могут быть поданы также на английском или русском языке.</w:t>
      </w:r>
    </w:p>
    <w:p w14:paraId="10B153A0" w14:textId="3A2880BD" w:rsidR="009216D6" w:rsidRPr="00BB68F9" w:rsidRDefault="009216D6" w:rsidP="00B16F41">
      <w:pPr>
        <w:pStyle w:val="BodyTextIndent"/>
        <w:widowControl w:val="0"/>
        <w:spacing w:line="276" w:lineRule="auto"/>
        <w:ind w:firstLine="567"/>
        <w:rPr>
          <w:rFonts w:ascii="GHEA Grapalat" w:hAnsi="GHEA Grapalat"/>
          <w:b/>
          <w:bCs/>
          <w:i w:val="0"/>
          <w:sz w:val="24"/>
          <w:szCs w:val="24"/>
        </w:rPr>
      </w:pPr>
      <w:r w:rsidRPr="00D85563">
        <w:rPr>
          <w:rFonts w:ascii="GHEA Grapalat" w:hAnsi="GHEA Grapalat"/>
          <w:i w:val="0"/>
          <w:sz w:val="24"/>
          <w:szCs w:val="24"/>
        </w:rPr>
        <w:t xml:space="preserve">Вскрытие заявок будет проводиться по адресу </w:t>
      </w:r>
      <w:r w:rsidR="00AB5994" w:rsidRPr="00AB5994">
        <w:rPr>
          <w:rFonts w:ascii="GHEA Grapalat" w:hAnsi="GHEA Grapalat"/>
          <w:b/>
          <w:i w:val="0"/>
          <w:sz w:val="24"/>
          <w:szCs w:val="24"/>
        </w:rPr>
        <w:t>г. Ереван, Ханджяна 27</w:t>
      </w:r>
      <w:r w:rsidRPr="00D85563">
        <w:rPr>
          <w:rFonts w:ascii="GHEA Grapalat" w:hAnsi="GHEA Grapalat"/>
          <w:i w:val="0"/>
          <w:sz w:val="24"/>
          <w:szCs w:val="24"/>
        </w:rPr>
        <w:t xml:space="preserve">, в </w:t>
      </w:r>
      <w:r w:rsidR="00452591" w:rsidRPr="00BB68F9">
        <w:rPr>
          <w:rFonts w:ascii="GHEA Grapalat" w:hAnsi="GHEA Grapalat"/>
          <w:b/>
          <w:bCs/>
          <w:i w:val="0"/>
          <w:sz w:val="24"/>
          <w:szCs w:val="24"/>
        </w:rPr>
        <w:t>1</w:t>
      </w:r>
      <w:r w:rsidR="003D25AA">
        <w:rPr>
          <w:rFonts w:ascii="GHEA Grapalat" w:hAnsi="GHEA Grapalat"/>
          <w:b/>
          <w:bCs/>
          <w:i w:val="0"/>
          <w:sz w:val="24"/>
          <w:szCs w:val="24"/>
          <w:lang w:val="en-US"/>
        </w:rPr>
        <w:t>4</w:t>
      </w:r>
      <w:r w:rsidR="00AB5994" w:rsidRPr="00BB68F9">
        <w:rPr>
          <w:rFonts w:ascii="GHEA Grapalat" w:hAnsi="GHEA Grapalat"/>
          <w:b/>
          <w:bCs/>
          <w:i w:val="0"/>
          <w:sz w:val="24"/>
          <w:szCs w:val="24"/>
        </w:rPr>
        <w:t xml:space="preserve">:00 часов </w:t>
      </w:r>
      <w:r w:rsidR="00E43D03" w:rsidRPr="00E43D03">
        <w:rPr>
          <w:rFonts w:ascii="GHEA Grapalat" w:hAnsi="GHEA Grapalat"/>
          <w:b/>
          <w:bCs/>
          <w:i w:val="0"/>
          <w:sz w:val="24"/>
          <w:szCs w:val="24"/>
        </w:rPr>
        <w:t>2</w:t>
      </w:r>
      <w:r w:rsidR="003D25AA">
        <w:rPr>
          <w:rFonts w:ascii="GHEA Grapalat" w:hAnsi="GHEA Grapalat"/>
          <w:b/>
          <w:bCs/>
          <w:i w:val="0"/>
          <w:sz w:val="24"/>
          <w:szCs w:val="24"/>
          <w:lang w:val="en-US"/>
        </w:rPr>
        <w:t>9</w:t>
      </w:r>
      <w:r w:rsidR="003D25AA" w:rsidRPr="003D25AA">
        <w:rPr>
          <w:rFonts w:ascii="GHEA Grapalat" w:hAnsi="GHEA Grapalat"/>
          <w:i w:val="0"/>
          <w:sz w:val="24"/>
          <w:szCs w:val="24"/>
        </w:rPr>
        <w:t xml:space="preserve"> </w:t>
      </w:r>
      <w:r w:rsidR="003D25AA" w:rsidRPr="003D25AA">
        <w:rPr>
          <w:rFonts w:ascii="GHEA Grapalat" w:hAnsi="GHEA Grapalat"/>
          <w:b/>
          <w:bCs/>
          <w:i w:val="0"/>
          <w:sz w:val="24"/>
          <w:szCs w:val="24"/>
        </w:rPr>
        <w:t>Января</w:t>
      </w:r>
      <w:r w:rsidR="006115CC" w:rsidRPr="003D25AA">
        <w:rPr>
          <w:rFonts w:ascii="GHEA Grapalat" w:hAnsi="GHEA Grapalat"/>
          <w:b/>
          <w:bCs/>
          <w:i w:val="0"/>
          <w:sz w:val="24"/>
          <w:szCs w:val="24"/>
        </w:rPr>
        <w:t xml:space="preserve"> </w:t>
      </w:r>
      <w:r w:rsidR="006115CC" w:rsidRPr="00BB68F9">
        <w:rPr>
          <w:rFonts w:ascii="GHEA Grapalat" w:hAnsi="GHEA Grapalat"/>
          <w:b/>
          <w:bCs/>
          <w:i w:val="0"/>
          <w:sz w:val="24"/>
          <w:szCs w:val="24"/>
        </w:rPr>
        <w:t>202</w:t>
      </w:r>
      <w:r w:rsidR="003D25AA">
        <w:rPr>
          <w:rFonts w:ascii="GHEA Grapalat" w:hAnsi="GHEA Grapalat"/>
          <w:b/>
          <w:bCs/>
          <w:i w:val="0"/>
          <w:sz w:val="24"/>
          <w:szCs w:val="24"/>
          <w:lang w:val="en-US"/>
        </w:rPr>
        <w:t>5</w:t>
      </w:r>
      <w:r w:rsidRPr="00BB68F9">
        <w:rPr>
          <w:rFonts w:ascii="GHEA Grapalat" w:hAnsi="GHEA Grapalat"/>
          <w:b/>
          <w:bCs/>
          <w:i w:val="0"/>
          <w:sz w:val="24"/>
          <w:szCs w:val="24"/>
        </w:rPr>
        <w:t>.</w:t>
      </w:r>
    </w:p>
    <w:p w14:paraId="7DE1D220" w14:textId="77777777" w:rsidR="00F95DBF" w:rsidRPr="001B32D9" w:rsidRDefault="00F95DBF" w:rsidP="00B16F41">
      <w:pPr>
        <w:pStyle w:val="BodyTextIndent"/>
        <w:widowControl w:val="0"/>
        <w:spacing w:line="276"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5B470DE2" w14:textId="77777777" w:rsidR="00BE1C5E" w:rsidRPr="003A1EBB" w:rsidRDefault="00754697" w:rsidP="00B16F41">
      <w:pPr>
        <w:pStyle w:val="BodyTextIndent"/>
        <w:widowControl w:val="0"/>
        <w:spacing w:line="276"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4FEC8578" w14:textId="77777777" w:rsidR="00754697" w:rsidRPr="00B16F41" w:rsidRDefault="006115CC" w:rsidP="00B46D58">
      <w:pPr>
        <w:pStyle w:val="BodyTextIndent"/>
        <w:widowControl w:val="0"/>
        <w:spacing w:line="240" w:lineRule="auto"/>
        <w:ind w:firstLine="0"/>
        <w:rPr>
          <w:rFonts w:ascii="GHEA Grapalat" w:hAnsi="GHEA Grapalat"/>
          <w:b/>
          <w:i w:val="0"/>
          <w:sz w:val="24"/>
          <w:szCs w:val="24"/>
        </w:rPr>
      </w:pPr>
      <w:r w:rsidRPr="00B16F41">
        <w:rPr>
          <w:rFonts w:ascii="GHEA Grapalat" w:hAnsi="GHEA Grapalat"/>
          <w:b/>
          <w:i w:val="0"/>
          <w:sz w:val="24"/>
          <w:szCs w:val="24"/>
        </w:rPr>
        <w:t>Офелия Киракосян</w:t>
      </w:r>
    </w:p>
    <w:p w14:paraId="3FC93BCA" w14:textId="77777777" w:rsidR="00754697" w:rsidRPr="006115CC" w:rsidRDefault="00754697" w:rsidP="00B46D58">
      <w:pPr>
        <w:pStyle w:val="BodyTextIndent"/>
        <w:widowControl w:val="0"/>
        <w:spacing w:after="160" w:line="240" w:lineRule="auto"/>
        <w:ind w:left="1701" w:firstLine="0"/>
        <w:rPr>
          <w:rFonts w:ascii="GHEA Grapalat" w:hAnsi="GHEA Grapalat"/>
          <w:b/>
          <w:i w:val="0"/>
          <w:sz w:val="24"/>
          <w:szCs w:val="24"/>
          <w:u w:val="single"/>
        </w:rPr>
      </w:pPr>
      <w:r w:rsidRPr="006115CC">
        <w:rPr>
          <w:rFonts w:ascii="GHEA Grapalat" w:hAnsi="GHEA Grapalat"/>
          <w:b/>
          <w:i w:val="0"/>
          <w:sz w:val="24"/>
          <w:szCs w:val="24"/>
        </w:rPr>
        <w:t>Телефон</w:t>
      </w:r>
      <w:r w:rsidR="006115CC" w:rsidRPr="006115CC">
        <w:rPr>
          <w:rFonts w:ascii="GHEA Grapalat" w:hAnsi="GHEA Grapalat"/>
          <w:b/>
          <w:i w:val="0"/>
          <w:sz w:val="24"/>
          <w:szCs w:val="24"/>
        </w:rPr>
        <w:t>:</w:t>
      </w:r>
      <w:r w:rsidRPr="006115CC">
        <w:rPr>
          <w:rFonts w:ascii="GHEA Grapalat" w:hAnsi="GHEA Grapalat"/>
          <w:b/>
          <w:i w:val="0"/>
          <w:sz w:val="24"/>
          <w:szCs w:val="24"/>
        </w:rPr>
        <w:t xml:space="preserve"> </w:t>
      </w:r>
      <w:r w:rsidR="006115CC" w:rsidRPr="006115CC">
        <w:rPr>
          <w:rFonts w:ascii="GHEA Grapalat" w:hAnsi="GHEA Grapalat"/>
          <w:b/>
          <w:i w:val="0"/>
          <w:sz w:val="24"/>
          <w:szCs w:val="24"/>
        </w:rPr>
        <w:t>099-222-444</w:t>
      </w:r>
    </w:p>
    <w:p w14:paraId="26077D24" w14:textId="77777777" w:rsidR="00754697" w:rsidRPr="006115CC" w:rsidRDefault="00754697" w:rsidP="00B46D58">
      <w:pPr>
        <w:pStyle w:val="BodyTextIndent"/>
        <w:widowControl w:val="0"/>
        <w:spacing w:after="160" w:line="240" w:lineRule="auto"/>
        <w:ind w:left="1701" w:firstLine="0"/>
        <w:rPr>
          <w:rFonts w:ascii="GHEA Grapalat" w:hAnsi="GHEA Grapalat"/>
          <w:b/>
          <w:i w:val="0"/>
          <w:sz w:val="24"/>
          <w:szCs w:val="24"/>
          <w:u w:val="single"/>
        </w:rPr>
      </w:pPr>
      <w:r w:rsidRPr="006115CC">
        <w:rPr>
          <w:rFonts w:ascii="GHEA Grapalat" w:hAnsi="GHEA Grapalat"/>
          <w:b/>
          <w:i w:val="0"/>
          <w:sz w:val="24"/>
          <w:szCs w:val="24"/>
        </w:rPr>
        <w:t>Электронная почта</w:t>
      </w:r>
      <w:r w:rsidR="006115CC" w:rsidRPr="006115CC">
        <w:rPr>
          <w:rFonts w:ascii="GHEA Grapalat" w:hAnsi="GHEA Grapalat"/>
          <w:b/>
          <w:i w:val="0"/>
          <w:sz w:val="24"/>
          <w:szCs w:val="24"/>
        </w:rPr>
        <w:t>:</w:t>
      </w:r>
      <w:r w:rsidRPr="006115CC">
        <w:rPr>
          <w:rFonts w:ascii="GHEA Grapalat" w:hAnsi="GHEA Grapalat"/>
          <w:b/>
          <w:i w:val="0"/>
          <w:sz w:val="24"/>
          <w:szCs w:val="24"/>
        </w:rPr>
        <w:t xml:space="preserve"> </w:t>
      </w:r>
      <w:hyperlink r:id="rId8" w:history="1">
        <w:r w:rsidR="006115CC" w:rsidRPr="006115CC">
          <w:rPr>
            <w:rStyle w:val="Hyperlink"/>
            <w:rFonts w:ascii="GHEA Grapalat" w:hAnsi="GHEA Grapalat"/>
            <w:b/>
            <w:i w:val="0"/>
            <w:lang w:val="af-ZA"/>
          </w:rPr>
          <w:t>ofelia.kirakosyan@ffa.am</w:t>
        </w:r>
      </w:hyperlink>
    </w:p>
    <w:p w14:paraId="08588FDE" w14:textId="77777777" w:rsidR="00915A97" w:rsidRPr="006115CC" w:rsidRDefault="00754697" w:rsidP="006115CC">
      <w:pPr>
        <w:pStyle w:val="BodyTextIndent"/>
        <w:widowControl w:val="0"/>
        <w:spacing w:line="240" w:lineRule="auto"/>
        <w:ind w:left="1701" w:firstLine="0"/>
        <w:jc w:val="left"/>
        <w:rPr>
          <w:rFonts w:ascii="GHEA Grapalat" w:hAnsi="GHEA Grapalat"/>
          <w:b/>
          <w:i w:val="0"/>
          <w:sz w:val="16"/>
          <w:szCs w:val="16"/>
        </w:rPr>
      </w:pPr>
      <w:r w:rsidRPr="006115CC">
        <w:rPr>
          <w:rFonts w:ascii="GHEA Grapalat" w:hAnsi="GHEA Grapalat"/>
          <w:b/>
          <w:i w:val="0"/>
          <w:sz w:val="24"/>
          <w:szCs w:val="24"/>
        </w:rPr>
        <w:lastRenderedPageBreak/>
        <w:t>Заказчик</w:t>
      </w:r>
      <w:r w:rsidR="006115CC" w:rsidRPr="006115CC">
        <w:rPr>
          <w:rFonts w:ascii="GHEA Grapalat" w:hAnsi="GHEA Grapalat"/>
          <w:b/>
          <w:i w:val="0"/>
          <w:sz w:val="24"/>
          <w:szCs w:val="24"/>
        </w:rPr>
        <w:t>:</w:t>
      </w:r>
      <w:r w:rsidRPr="006115CC">
        <w:rPr>
          <w:rFonts w:ascii="GHEA Grapalat" w:hAnsi="GHEA Grapalat"/>
          <w:b/>
          <w:i w:val="0"/>
          <w:sz w:val="24"/>
          <w:szCs w:val="24"/>
        </w:rPr>
        <w:t xml:space="preserve"> </w:t>
      </w:r>
      <w:r w:rsidR="006115CC" w:rsidRPr="006115CC">
        <w:rPr>
          <w:rFonts w:ascii="GHEA Grapalat" w:hAnsi="GHEA Grapalat"/>
          <w:b/>
          <w:i w:val="0"/>
          <w:sz w:val="24"/>
          <w:szCs w:val="24"/>
        </w:rPr>
        <w:t>Общественная организация "Федерация футбола Армении</w:t>
      </w:r>
      <w:r w:rsidR="006115CC" w:rsidRPr="006115CC">
        <w:rPr>
          <w:rFonts w:ascii="GHEA Grapalat" w:hAnsi="GHEA Grapalat"/>
          <w:b/>
          <w:i w:val="0"/>
          <w:sz w:val="16"/>
          <w:szCs w:val="16"/>
        </w:rPr>
        <w:t xml:space="preserve"> </w:t>
      </w:r>
    </w:p>
    <w:p w14:paraId="4893FD8E" w14:textId="77777777" w:rsidR="006115CC" w:rsidRDefault="006115CC" w:rsidP="00D12E3B">
      <w:pPr>
        <w:pStyle w:val="BodyText"/>
        <w:widowControl w:val="0"/>
        <w:spacing w:after="160"/>
        <w:ind w:firstLine="567"/>
        <w:jc w:val="right"/>
        <w:rPr>
          <w:rFonts w:ascii="GHEA Grapalat" w:hAnsi="GHEA Grapalat"/>
          <w:i/>
        </w:rPr>
      </w:pPr>
    </w:p>
    <w:p w14:paraId="70731C7B" w14:textId="77777777" w:rsidR="006115CC" w:rsidRDefault="006115CC" w:rsidP="00D12E3B">
      <w:pPr>
        <w:pStyle w:val="BodyText"/>
        <w:widowControl w:val="0"/>
        <w:spacing w:after="160"/>
        <w:ind w:firstLine="567"/>
        <w:jc w:val="right"/>
        <w:rPr>
          <w:rFonts w:ascii="GHEA Grapalat" w:hAnsi="GHEA Grapalat"/>
          <w:i/>
        </w:rPr>
      </w:pPr>
    </w:p>
    <w:p w14:paraId="0B188A1B" w14:textId="77777777" w:rsidR="006115CC" w:rsidRDefault="006115CC" w:rsidP="00D12E3B">
      <w:pPr>
        <w:pStyle w:val="BodyText"/>
        <w:widowControl w:val="0"/>
        <w:spacing w:after="160"/>
        <w:ind w:firstLine="567"/>
        <w:jc w:val="right"/>
        <w:rPr>
          <w:rFonts w:ascii="GHEA Grapalat" w:hAnsi="GHEA Grapalat"/>
          <w:i/>
        </w:rPr>
      </w:pPr>
    </w:p>
    <w:p w14:paraId="4776E52E" w14:textId="77777777" w:rsidR="006115CC" w:rsidRDefault="006115CC" w:rsidP="00D12E3B">
      <w:pPr>
        <w:pStyle w:val="BodyText"/>
        <w:widowControl w:val="0"/>
        <w:spacing w:after="160"/>
        <w:ind w:firstLine="567"/>
        <w:jc w:val="right"/>
        <w:rPr>
          <w:rFonts w:ascii="GHEA Grapalat" w:hAnsi="GHEA Grapalat"/>
          <w:i/>
        </w:rPr>
      </w:pPr>
    </w:p>
    <w:p w14:paraId="3742F878" w14:textId="77777777" w:rsidR="006115CC" w:rsidRDefault="006115CC" w:rsidP="00D12E3B">
      <w:pPr>
        <w:pStyle w:val="BodyText"/>
        <w:widowControl w:val="0"/>
        <w:spacing w:after="160"/>
        <w:ind w:firstLine="567"/>
        <w:jc w:val="right"/>
        <w:rPr>
          <w:rFonts w:ascii="GHEA Grapalat" w:hAnsi="GHEA Grapalat"/>
          <w:i/>
        </w:rPr>
      </w:pPr>
    </w:p>
    <w:p w14:paraId="1F42D682" w14:textId="77777777" w:rsidR="006115CC" w:rsidRDefault="006115CC" w:rsidP="00D12E3B">
      <w:pPr>
        <w:pStyle w:val="BodyText"/>
        <w:widowControl w:val="0"/>
        <w:spacing w:after="160"/>
        <w:ind w:firstLine="567"/>
        <w:jc w:val="right"/>
        <w:rPr>
          <w:rFonts w:ascii="GHEA Grapalat" w:hAnsi="GHEA Grapalat"/>
          <w:i/>
        </w:rPr>
      </w:pPr>
    </w:p>
    <w:p w14:paraId="622BF491" w14:textId="77777777" w:rsidR="006115CC" w:rsidRDefault="006115CC" w:rsidP="00D12E3B">
      <w:pPr>
        <w:pStyle w:val="BodyText"/>
        <w:widowControl w:val="0"/>
        <w:spacing w:after="160"/>
        <w:ind w:firstLine="567"/>
        <w:jc w:val="right"/>
        <w:rPr>
          <w:rFonts w:ascii="GHEA Grapalat" w:hAnsi="GHEA Grapalat"/>
          <w:i/>
        </w:rPr>
      </w:pPr>
    </w:p>
    <w:p w14:paraId="4B52597C" w14:textId="77777777" w:rsidR="006115CC" w:rsidRDefault="006115CC" w:rsidP="00D12E3B">
      <w:pPr>
        <w:pStyle w:val="BodyText"/>
        <w:widowControl w:val="0"/>
        <w:spacing w:after="160"/>
        <w:ind w:firstLine="567"/>
        <w:jc w:val="right"/>
        <w:rPr>
          <w:rFonts w:ascii="GHEA Grapalat" w:hAnsi="GHEA Grapalat"/>
          <w:i/>
        </w:rPr>
      </w:pPr>
    </w:p>
    <w:p w14:paraId="313FB8B9" w14:textId="77777777" w:rsidR="006115CC" w:rsidRDefault="006115CC" w:rsidP="00D12E3B">
      <w:pPr>
        <w:pStyle w:val="BodyText"/>
        <w:widowControl w:val="0"/>
        <w:spacing w:after="160"/>
        <w:ind w:firstLine="567"/>
        <w:jc w:val="right"/>
        <w:rPr>
          <w:rFonts w:ascii="GHEA Grapalat" w:hAnsi="GHEA Grapalat"/>
          <w:i/>
        </w:rPr>
      </w:pPr>
    </w:p>
    <w:p w14:paraId="749E6067" w14:textId="77777777" w:rsidR="006115CC" w:rsidRDefault="006115CC" w:rsidP="00D12E3B">
      <w:pPr>
        <w:pStyle w:val="BodyText"/>
        <w:widowControl w:val="0"/>
        <w:spacing w:after="160"/>
        <w:ind w:firstLine="567"/>
        <w:jc w:val="right"/>
        <w:rPr>
          <w:rFonts w:ascii="GHEA Grapalat" w:hAnsi="GHEA Grapalat"/>
          <w:i/>
        </w:rPr>
      </w:pPr>
    </w:p>
    <w:p w14:paraId="7AE54F64" w14:textId="77777777" w:rsidR="006115CC" w:rsidRDefault="006115CC" w:rsidP="00D12E3B">
      <w:pPr>
        <w:pStyle w:val="BodyText"/>
        <w:widowControl w:val="0"/>
        <w:spacing w:after="160"/>
        <w:ind w:firstLine="567"/>
        <w:jc w:val="right"/>
        <w:rPr>
          <w:rFonts w:ascii="GHEA Grapalat" w:hAnsi="GHEA Grapalat"/>
          <w:i/>
        </w:rPr>
      </w:pPr>
    </w:p>
    <w:p w14:paraId="4A23B8D2" w14:textId="77777777" w:rsidR="006115CC" w:rsidRDefault="006115CC" w:rsidP="00D12E3B">
      <w:pPr>
        <w:pStyle w:val="BodyText"/>
        <w:widowControl w:val="0"/>
        <w:spacing w:after="160"/>
        <w:ind w:firstLine="567"/>
        <w:jc w:val="right"/>
        <w:rPr>
          <w:rFonts w:ascii="GHEA Grapalat" w:hAnsi="GHEA Grapalat"/>
          <w:i/>
        </w:rPr>
      </w:pPr>
    </w:p>
    <w:p w14:paraId="5776361E" w14:textId="77777777" w:rsidR="006115CC" w:rsidRDefault="006115CC" w:rsidP="00D12E3B">
      <w:pPr>
        <w:pStyle w:val="BodyText"/>
        <w:widowControl w:val="0"/>
        <w:spacing w:after="160"/>
        <w:ind w:firstLine="567"/>
        <w:jc w:val="right"/>
        <w:rPr>
          <w:rFonts w:ascii="GHEA Grapalat" w:hAnsi="GHEA Grapalat"/>
          <w:i/>
        </w:rPr>
      </w:pPr>
    </w:p>
    <w:p w14:paraId="6D06F0F7" w14:textId="77777777" w:rsidR="006115CC" w:rsidRDefault="006115CC" w:rsidP="00D12E3B">
      <w:pPr>
        <w:pStyle w:val="BodyText"/>
        <w:widowControl w:val="0"/>
        <w:spacing w:after="160"/>
        <w:ind w:firstLine="567"/>
        <w:jc w:val="right"/>
        <w:rPr>
          <w:rFonts w:ascii="GHEA Grapalat" w:hAnsi="GHEA Grapalat"/>
          <w:i/>
        </w:rPr>
      </w:pPr>
    </w:p>
    <w:p w14:paraId="3E572C4A" w14:textId="77777777" w:rsidR="006115CC" w:rsidRDefault="006115CC" w:rsidP="00D12E3B">
      <w:pPr>
        <w:pStyle w:val="BodyText"/>
        <w:widowControl w:val="0"/>
        <w:spacing w:after="160"/>
        <w:ind w:firstLine="567"/>
        <w:jc w:val="right"/>
        <w:rPr>
          <w:rFonts w:ascii="GHEA Grapalat" w:hAnsi="GHEA Grapalat"/>
          <w:i/>
        </w:rPr>
      </w:pPr>
    </w:p>
    <w:p w14:paraId="314AF6C3" w14:textId="77777777" w:rsidR="006115CC" w:rsidRDefault="006115CC" w:rsidP="00D12E3B">
      <w:pPr>
        <w:pStyle w:val="BodyText"/>
        <w:widowControl w:val="0"/>
        <w:spacing w:after="160"/>
        <w:ind w:firstLine="567"/>
        <w:jc w:val="right"/>
        <w:rPr>
          <w:rFonts w:ascii="GHEA Grapalat" w:hAnsi="GHEA Grapalat"/>
          <w:i/>
        </w:rPr>
      </w:pPr>
    </w:p>
    <w:p w14:paraId="23E9758D" w14:textId="77777777" w:rsidR="006115CC" w:rsidRDefault="006115CC" w:rsidP="00D12E3B">
      <w:pPr>
        <w:pStyle w:val="BodyText"/>
        <w:widowControl w:val="0"/>
        <w:spacing w:after="160"/>
        <w:ind w:firstLine="567"/>
        <w:jc w:val="right"/>
        <w:rPr>
          <w:rFonts w:ascii="GHEA Grapalat" w:hAnsi="GHEA Grapalat"/>
          <w:i/>
        </w:rPr>
      </w:pPr>
    </w:p>
    <w:p w14:paraId="4E4F6C7A" w14:textId="77777777" w:rsidR="006115CC" w:rsidRDefault="006115CC" w:rsidP="00D12E3B">
      <w:pPr>
        <w:pStyle w:val="BodyText"/>
        <w:widowControl w:val="0"/>
        <w:spacing w:after="160"/>
        <w:ind w:firstLine="567"/>
        <w:jc w:val="right"/>
        <w:rPr>
          <w:rFonts w:ascii="GHEA Grapalat" w:hAnsi="GHEA Grapalat"/>
          <w:i/>
        </w:rPr>
      </w:pPr>
    </w:p>
    <w:p w14:paraId="58015E62" w14:textId="77777777" w:rsidR="006115CC" w:rsidRDefault="006115CC" w:rsidP="00D12E3B">
      <w:pPr>
        <w:pStyle w:val="BodyText"/>
        <w:widowControl w:val="0"/>
        <w:spacing w:after="160"/>
        <w:ind w:firstLine="567"/>
        <w:jc w:val="right"/>
        <w:rPr>
          <w:rFonts w:ascii="GHEA Grapalat" w:hAnsi="GHEA Grapalat"/>
          <w:i/>
        </w:rPr>
      </w:pPr>
    </w:p>
    <w:p w14:paraId="478EBC2E" w14:textId="77777777" w:rsidR="006115CC" w:rsidRDefault="006115CC" w:rsidP="00D12E3B">
      <w:pPr>
        <w:pStyle w:val="BodyText"/>
        <w:widowControl w:val="0"/>
        <w:spacing w:after="160"/>
        <w:ind w:firstLine="567"/>
        <w:jc w:val="right"/>
        <w:rPr>
          <w:rFonts w:ascii="GHEA Grapalat" w:hAnsi="GHEA Grapalat"/>
          <w:i/>
        </w:rPr>
      </w:pPr>
    </w:p>
    <w:p w14:paraId="49D5FDBD" w14:textId="77777777" w:rsidR="006115CC" w:rsidRDefault="006115CC" w:rsidP="00D12E3B">
      <w:pPr>
        <w:pStyle w:val="BodyText"/>
        <w:widowControl w:val="0"/>
        <w:spacing w:after="160"/>
        <w:ind w:firstLine="567"/>
        <w:jc w:val="right"/>
        <w:rPr>
          <w:rFonts w:ascii="GHEA Grapalat" w:hAnsi="GHEA Grapalat"/>
          <w:i/>
        </w:rPr>
      </w:pPr>
    </w:p>
    <w:p w14:paraId="31740B03" w14:textId="77777777" w:rsidR="006115CC" w:rsidRDefault="006115CC" w:rsidP="00D12E3B">
      <w:pPr>
        <w:pStyle w:val="BodyText"/>
        <w:widowControl w:val="0"/>
        <w:spacing w:after="160"/>
        <w:ind w:firstLine="567"/>
        <w:jc w:val="right"/>
        <w:rPr>
          <w:rFonts w:ascii="GHEA Grapalat" w:hAnsi="GHEA Grapalat"/>
          <w:i/>
        </w:rPr>
      </w:pPr>
    </w:p>
    <w:p w14:paraId="4BD73347" w14:textId="77777777" w:rsidR="006115CC" w:rsidRDefault="006115CC" w:rsidP="00D12E3B">
      <w:pPr>
        <w:pStyle w:val="BodyText"/>
        <w:widowControl w:val="0"/>
        <w:spacing w:after="160"/>
        <w:ind w:firstLine="567"/>
        <w:jc w:val="right"/>
        <w:rPr>
          <w:rFonts w:ascii="GHEA Grapalat" w:hAnsi="GHEA Grapalat"/>
          <w:i/>
        </w:rPr>
      </w:pPr>
    </w:p>
    <w:p w14:paraId="19D705AF" w14:textId="77777777" w:rsidR="00B16F41" w:rsidRDefault="00B16F41" w:rsidP="00D12E3B">
      <w:pPr>
        <w:pStyle w:val="BodyText"/>
        <w:widowControl w:val="0"/>
        <w:spacing w:after="160"/>
        <w:ind w:firstLine="567"/>
        <w:jc w:val="right"/>
        <w:rPr>
          <w:rFonts w:ascii="GHEA Grapalat" w:hAnsi="GHEA Grapalat"/>
          <w:i/>
        </w:rPr>
      </w:pPr>
    </w:p>
    <w:p w14:paraId="6901CAB6" w14:textId="77777777" w:rsidR="00B16F41" w:rsidRDefault="00B16F41" w:rsidP="00D12E3B">
      <w:pPr>
        <w:pStyle w:val="BodyText"/>
        <w:widowControl w:val="0"/>
        <w:spacing w:after="160"/>
        <w:ind w:firstLine="567"/>
        <w:jc w:val="right"/>
        <w:rPr>
          <w:rFonts w:ascii="GHEA Grapalat" w:hAnsi="GHEA Grapalat"/>
          <w:i/>
        </w:rPr>
      </w:pPr>
    </w:p>
    <w:p w14:paraId="04CA948B" w14:textId="77777777" w:rsidR="00B16F41" w:rsidRDefault="00B16F41" w:rsidP="00D12E3B">
      <w:pPr>
        <w:pStyle w:val="BodyText"/>
        <w:widowControl w:val="0"/>
        <w:spacing w:after="160"/>
        <w:ind w:firstLine="567"/>
        <w:jc w:val="right"/>
        <w:rPr>
          <w:rFonts w:ascii="GHEA Grapalat" w:hAnsi="GHEA Grapalat"/>
          <w:i/>
        </w:rPr>
      </w:pPr>
    </w:p>
    <w:p w14:paraId="6AB1459A" w14:textId="77777777" w:rsidR="00D12E3B" w:rsidRPr="009044F1" w:rsidRDefault="00D12E3B" w:rsidP="00D12E3B">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14:paraId="2DC80C1F" w14:textId="77777777" w:rsidR="00B16F41" w:rsidRDefault="00D12E3B" w:rsidP="00D12E3B">
      <w:pPr>
        <w:pStyle w:val="BodyText"/>
        <w:widowControl w:val="0"/>
        <w:spacing w:after="160"/>
        <w:ind w:firstLine="567"/>
        <w:jc w:val="right"/>
        <w:rPr>
          <w:rFonts w:ascii="GHEA Grapalat" w:hAnsi="GHEA Grapalat"/>
        </w:rPr>
      </w:pPr>
      <w:r w:rsidRPr="009044F1">
        <w:rPr>
          <w:rFonts w:ascii="GHEA Grapalat" w:hAnsi="GHEA Grapalat"/>
        </w:rPr>
        <w:t xml:space="preserve">Решением Оценочной комиссии </w:t>
      </w:r>
      <w:r w:rsidR="00B16F41">
        <w:rPr>
          <w:rFonts w:ascii="GHEA Grapalat" w:hAnsi="GHEA Grapalat"/>
        </w:rPr>
        <w:t>запроса котировок</w:t>
      </w:r>
    </w:p>
    <w:p w14:paraId="6E85DFAB" w14:textId="060B813B" w:rsidR="00B16F41" w:rsidRDefault="00D12E3B" w:rsidP="00D12E3B">
      <w:pPr>
        <w:pStyle w:val="BodyText"/>
        <w:widowControl w:val="0"/>
        <w:spacing w:after="160"/>
        <w:ind w:firstLine="567"/>
        <w:jc w:val="right"/>
        <w:rPr>
          <w:rFonts w:ascii="GHEA Grapalat" w:hAnsi="GHEA Grapalat"/>
          <w:i/>
        </w:rPr>
      </w:pPr>
      <w:r w:rsidRPr="009044F1">
        <w:rPr>
          <w:rFonts w:ascii="GHEA Grapalat" w:hAnsi="GHEA Grapalat"/>
          <w:i/>
        </w:rPr>
        <w:t xml:space="preserve">под кодом </w:t>
      </w:r>
      <w:r w:rsidR="009D106A">
        <w:rPr>
          <w:rFonts w:ascii="GHEA Grapalat" w:hAnsi="GHEA Grapalat"/>
          <w:i/>
          <w:lang w:val="en-GB"/>
        </w:rPr>
        <w:t>HFF-NTsDzB-2025/1</w:t>
      </w:r>
    </w:p>
    <w:p w14:paraId="20E29E3B" w14:textId="239E25BD" w:rsidR="00D12E3B" w:rsidRPr="009044F1" w:rsidRDefault="00D12E3B" w:rsidP="00D12E3B">
      <w:pPr>
        <w:pStyle w:val="BodyText"/>
        <w:widowControl w:val="0"/>
        <w:spacing w:after="160"/>
        <w:ind w:firstLine="567"/>
        <w:jc w:val="right"/>
        <w:rPr>
          <w:rFonts w:ascii="GHEA Grapalat" w:hAnsi="GHEA Grapalat"/>
          <w:i/>
        </w:rPr>
      </w:pPr>
      <w:r>
        <w:rPr>
          <w:rFonts w:ascii="GHEA Grapalat" w:hAnsi="GHEA Grapalat"/>
          <w:i/>
        </w:rPr>
        <w:t xml:space="preserve">№ </w:t>
      </w:r>
      <w:r w:rsidR="00B16F41">
        <w:rPr>
          <w:rFonts w:ascii="GHEA Grapalat" w:hAnsi="GHEA Grapalat"/>
          <w:i/>
        </w:rPr>
        <w:t>1</w:t>
      </w:r>
      <w:r w:rsidRPr="009044F1">
        <w:rPr>
          <w:rFonts w:ascii="GHEA Grapalat" w:hAnsi="GHEA Grapalat"/>
          <w:i/>
        </w:rPr>
        <w:t xml:space="preserve"> от</w:t>
      </w:r>
      <w:r w:rsidR="00B16F41">
        <w:rPr>
          <w:rFonts w:ascii="GHEA Grapalat" w:hAnsi="GHEA Grapalat"/>
          <w:i/>
        </w:rPr>
        <w:t xml:space="preserve"> </w:t>
      </w:r>
      <w:r w:rsidR="00024A97">
        <w:rPr>
          <w:rFonts w:ascii="GHEA Grapalat" w:hAnsi="GHEA Grapalat"/>
          <w:i/>
          <w:lang w:val="en-US"/>
        </w:rPr>
        <w:t>21.01</w:t>
      </w:r>
      <w:r w:rsidR="00B16F41">
        <w:rPr>
          <w:rFonts w:ascii="GHEA Grapalat" w:hAnsi="GHEA Grapalat"/>
          <w:i/>
        </w:rPr>
        <w:t>.</w:t>
      </w:r>
      <w:r w:rsidRPr="009044F1">
        <w:rPr>
          <w:rFonts w:ascii="GHEA Grapalat" w:hAnsi="GHEA Grapalat"/>
          <w:i/>
        </w:rPr>
        <w:t>20</w:t>
      </w:r>
      <w:r w:rsidR="00B16F41">
        <w:rPr>
          <w:rFonts w:ascii="GHEA Grapalat" w:hAnsi="GHEA Grapalat"/>
          <w:i/>
        </w:rPr>
        <w:t>2</w:t>
      </w:r>
      <w:r w:rsidR="00024A97">
        <w:rPr>
          <w:rFonts w:ascii="GHEA Grapalat" w:hAnsi="GHEA Grapalat"/>
          <w:i/>
          <w:lang w:val="en-US"/>
        </w:rPr>
        <w:t>5</w:t>
      </w:r>
      <w:r>
        <w:rPr>
          <w:rFonts w:ascii="GHEA Grapalat" w:hAnsi="GHEA Grapalat"/>
          <w:i/>
        </w:rPr>
        <w:t xml:space="preserve"> </w:t>
      </w:r>
      <w:r w:rsidRPr="009044F1">
        <w:rPr>
          <w:rFonts w:ascii="GHEA Grapalat" w:hAnsi="GHEA Grapalat"/>
          <w:i/>
        </w:rPr>
        <w:t>г.</w:t>
      </w:r>
    </w:p>
    <w:p w14:paraId="30DD01B2" w14:textId="77777777" w:rsidR="00096865" w:rsidRPr="009044F1" w:rsidRDefault="00096865" w:rsidP="00B46D58">
      <w:pPr>
        <w:pStyle w:val="BodyText"/>
        <w:widowControl w:val="0"/>
        <w:spacing w:after="160"/>
        <w:ind w:right="-7" w:firstLine="567"/>
        <w:jc w:val="center"/>
        <w:rPr>
          <w:rFonts w:ascii="GHEA Grapalat" w:hAnsi="GHEA Grapalat"/>
        </w:rPr>
      </w:pPr>
    </w:p>
    <w:p w14:paraId="2996CF59" w14:textId="77777777" w:rsidR="00D12E3B" w:rsidRDefault="00D12E3B" w:rsidP="00B46D58">
      <w:pPr>
        <w:pStyle w:val="BodyText"/>
        <w:widowControl w:val="0"/>
        <w:spacing w:after="160"/>
        <w:ind w:right="-7" w:firstLine="567"/>
        <w:jc w:val="center"/>
        <w:rPr>
          <w:rFonts w:ascii="GHEA Grapalat" w:hAnsi="GHEA Grapalat"/>
          <w:i/>
        </w:rPr>
      </w:pPr>
    </w:p>
    <w:p w14:paraId="199D6054" w14:textId="77777777" w:rsidR="00D12E3B" w:rsidRDefault="00D12E3B" w:rsidP="00B46D58">
      <w:pPr>
        <w:pStyle w:val="BodyText"/>
        <w:widowControl w:val="0"/>
        <w:spacing w:after="160"/>
        <w:ind w:right="-7" w:firstLine="567"/>
        <w:jc w:val="center"/>
        <w:rPr>
          <w:rFonts w:ascii="GHEA Grapalat" w:hAnsi="GHEA Grapalat"/>
          <w:i/>
        </w:rPr>
      </w:pPr>
    </w:p>
    <w:p w14:paraId="45852592" w14:textId="77777777" w:rsidR="00117CC9" w:rsidRPr="006115CC" w:rsidRDefault="00117CC9" w:rsidP="00117CC9">
      <w:pPr>
        <w:pStyle w:val="BodyTextIndent"/>
        <w:widowControl w:val="0"/>
        <w:spacing w:line="240" w:lineRule="auto"/>
        <w:ind w:left="1701" w:firstLine="0"/>
        <w:jc w:val="left"/>
        <w:rPr>
          <w:rFonts w:ascii="GHEA Grapalat" w:hAnsi="GHEA Grapalat"/>
          <w:b/>
          <w:i w:val="0"/>
          <w:sz w:val="16"/>
          <w:szCs w:val="16"/>
        </w:rPr>
      </w:pPr>
      <w:r w:rsidRPr="00117CC9">
        <w:rPr>
          <w:rFonts w:ascii="GHEA Grapalat" w:hAnsi="GHEA Grapalat"/>
          <w:b/>
          <w:i w:val="0"/>
          <w:sz w:val="24"/>
          <w:szCs w:val="24"/>
        </w:rPr>
        <w:t xml:space="preserve"> </w:t>
      </w:r>
      <w:r w:rsidRPr="006115CC">
        <w:rPr>
          <w:rFonts w:ascii="GHEA Grapalat" w:hAnsi="GHEA Grapalat"/>
          <w:b/>
          <w:i w:val="0"/>
          <w:sz w:val="24"/>
          <w:szCs w:val="24"/>
        </w:rPr>
        <w:t>Общественная организация "Федерация футбола Армении</w:t>
      </w:r>
      <w:r w:rsidRPr="006115CC">
        <w:rPr>
          <w:rFonts w:ascii="GHEA Grapalat" w:hAnsi="GHEA Grapalat"/>
          <w:b/>
          <w:i w:val="0"/>
          <w:sz w:val="16"/>
          <w:szCs w:val="16"/>
        </w:rPr>
        <w:t xml:space="preserve"> </w:t>
      </w:r>
    </w:p>
    <w:p w14:paraId="1FFF2E94" w14:textId="77777777" w:rsidR="00096865" w:rsidRPr="009044F1" w:rsidRDefault="00A76C15" w:rsidP="00B46D58">
      <w:pPr>
        <w:pStyle w:val="BodyText"/>
        <w:widowControl w:val="0"/>
        <w:spacing w:after="160"/>
        <w:ind w:right="-7" w:firstLine="567"/>
        <w:jc w:val="center"/>
        <w:rPr>
          <w:rFonts w:ascii="GHEA Grapalat" w:hAnsi="GHEA Grapalat"/>
        </w:rPr>
      </w:pPr>
      <w:r w:rsidRPr="009044F1">
        <w:rPr>
          <w:rFonts w:ascii="GHEA Grapalat" w:hAnsi="GHEA Grapalat"/>
          <w:i/>
        </w:rPr>
        <w:t>"</w:t>
      </w:r>
    </w:p>
    <w:p w14:paraId="1BAAA3C2" w14:textId="77777777" w:rsidR="000763E5" w:rsidRPr="003A1EBB" w:rsidRDefault="000763E5" w:rsidP="00B46D58">
      <w:pPr>
        <w:pStyle w:val="BodyText"/>
        <w:widowControl w:val="0"/>
        <w:spacing w:after="160"/>
        <w:ind w:right="-7" w:firstLine="567"/>
        <w:jc w:val="center"/>
        <w:rPr>
          <w:rFonts w:ascii="GHEA Grapalat" w:hAnsi="GHEA Grapalat"/>
        </w:rPr>
      </w:pPr>
    </w:p>
    <w:p w14:paraId="7C590198" w14:textId="77777777" w:rsidR="00096865" w:rsidRPr="00B0206A" w:rsidRDefault="000763E5" w:rsidP="00B46D58">
      <w:pPr>
        <w:pStyle w:val="BodyText"/>
        <w:widowControl w:val="0"/>
        <w:spacing w:after="160"/>
        <w:ind w:right="-7" w:firstLine="567"/>
        <w:jc w:val="center"/>
        <w:rPr>
          <w:rFonts w:ascii="GHEA Grapalat" w:hAnsi="GHEA Grapalat" w:cs="Sylfaen"/>
          <w:b/>
        </w:rPr>
      </w:pPr>
      <w:r w:rsidRPr="00B0206A">
        <w:rPr>
          <w:rFonts w:ascii="GHEA Grapalat" w:hAnsi="GHEA Grapalat"/>
          <w:b/>
        </w:rPr>
        <w:t>ПРИГЛАШЕНИ</w:t>
      </w:r>
      <w:r w:rsidR="00096865" w:rsidRPr="00B0206A">
        <w:rPr>
          <w:rFonts w:ascii="GHEA Grapalat" w:hAnsi="GHEA Grapalat"/>
          <w:b/>
        </w:rPr>
        <w:t>Е</w:t>
      </w:r>
    </w:p>
    <w:p w14:paraId="7D9F264A"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5D8CF1AC" w14:textId="77777777" w:rsidR="00117CC9" w:rsidRPr="00117CC9" w:rsidRDefault="00117CC9" w:rsidP="00117CC9">
      <w:pPr>
        <w:pStyle w:val="BodyTextIndent"/>
        <w:widowControl w:val="0"/>
        <w:spacing w:line="240" w:lineRule="auto"/>
        <w:ind w:left="993" w:firstLine="425"/>
        <w:jc w:val="center"/>
        <w:rPr>
          <w:rFonts w:ascii="GHEA Grapalat" w:hAnsi="GHEA Grapalat"/>
          <w:b/>
          <w:i w:val="0"/>
          <w:sz w:val="24"/>
          <w:szCs w:val="24"/>
        </w:rPr>
      </w:pPr>
      <w:r w:rsidRPr="00117CC9">
        <w:rPr>
          <w:rFonts w:ascii="GHEA Grapalat" w:hAnsi="GHEA Grapalat"/>
          <w:b/>
          <w:i w:val="0"/>
          <w:sz w:val="24"/>
          <w:szCs w:val="24"/>
        </w:rPr>
        <w:t xml:space="preserve">НА ЗАПРОС КОТИРОВОК, ОБЪЯВЛЕННЫЙ С ЦЕЛЬЮ ПРИОБРЕТЕНИЯ " </w:t>
      </w:r>
      <w:r>
        <w:rPr>
          <w:rFonts w:ascii="GHEA Grapalat" w:hAnsi="GHEA Grapalat"/>
          <w:b/>
          <w:i w:val="0"/>
          <w:sz w:val="24"/>
          <w:szCs w:val="24"/>
        </w:rPr>
        <w:t>КОНСУЛЬТАЦИОННЫХ УСЛУГ</w:t>
      </w:r>
      <w:r w:rsidRPr="00117CC9">
        <w:rPr>
          <w:rFonts w:ascii="GHEA Grapalat" w:hAnsi="GHEA Grapalat"/>
          <w:b/>
          <w:i w:val="0"/>
          <w:sz w:val="24"/>
          <w:szCs w:val="24"/>
        </w:rPr>
        <w:t xml:space="preserve"> ПО РАЗРАБОТКЕ ПРОЕКТНО-СМЕТНОЙ ДОКУМЕНТАЦИИ СТРОИТЕЛЬСТВА </w:t>
      </w:r>
      <w:r w:rsidR="00452591">
        <w:rPr>
          <w:rFonts w:ascii="GHEA Grapalat" w:hAnsi="GHEA Grapalat"/>
          <w:b/>
          <w:i w:val="0"/>
          <w:sz w:val="24"/>
          <w:szCs w:val="24"/>
        </w:rPr>
        <w:t>ФУТБОЛЬНОЙ АКАДЕМИИ В ОБЩИНЕ ДАВТАШЕН Г. ЕРЕВАНА.</w:t>
      </w:r>
      <w:r w:rsidRPr="00117CC9">
        <w:rPr>
          <w:rFonts w:ascii="GHEA Grapalat" w:hAnsi="GHEA Grapalat"/>
          <w:b/>
          <w:i w:val="0"/>
          <w:sz w:val="24"/>
          <w:szCs w:val="24"/>
        </w:rPr>
        <w:t xml:space="preserve"> " ДЛЯ НУЖД  ОБЩЕСТВЕННОЙ ОРГАНИЗАЦИИ "ФЕДЕРАЦИЯ ФУТБОЛА АРМЕНИИ</w:t>
      </w:r>
      <w:r>
        <w:rPr>
          <w:rFonts w:ascii="GHEA Grapalat" w:hAnsi="GHEA Grapalat"/>
          <w:b/>
          <w:i w:val="0"/>
          <w:sz w:val="24"/>
          <w:szCs w:val="24"/>
        </w:rPr>
        <w:t xml:space="preserve"> </w:t>
      </w:r>
      <w:r w:rsidRPr="00117CC9">
        <w:rPr>
          <w:rFonts w:ascii="GHEA Grapalat" w:hAnsi="GHEA Grapalat"/>
          <w:b/>
          <w:i w:val="0"/>
          <w:sz w:val="24"/>
          <w:szCs w:val="24"/>
        </w:rPr>
        <w:t>"</w:t>
      </w:r>
    </w:p>
    <w:p w14:paraId="03203904" w14:textId="77777777" w:rsidR="00096865" w:rsidRPr="00117CC9" w:rsidRDefault="002B32D6" w:rsidP="00B46D58">
      <w:pPr>
        <w:pStyle w:val="BodyText"/>
        <w:widowControl w:val="0"/>
        <w:spacing w:after="160"/>
        <w:ind w:right="-7"/>
        <w:jc w:val="center"/>
        <w:rPr>
          <w:rFonts w:ascii="GHEA Grapalat" w:hAnsi="GHEA Grapalat"/>
          <w:b/>
        </w:rPr>
      </w:pPr>
      <w:r w:rsidRPr="00117CC9">
        <w:rPr>
          <w:rFonts w:ascii="GHEA Grapalat" w:hAnsi="GHEA Grapalat"/>
          <w:b/>
        </w:rPr>
        <w:t>"</w:t>
      </w:r>
    </w:p>
    <w:p w14:paraId="063806A7" w14:textId="77777777" w:rsidR="00CE0D95" w:rsidRPr="009044F1" w:rsidRDefault="00CE0D95" w:rsidP="00B46D58">
      <w:pPr>
        <w:pStyle w:val="BodyText"/>
        <w:widowControl w:val="0"/>
        <w:spacing w:after="160"/>
        <w:ind w:right="-7" w:firstLine="567"/>
        <w:jc w:val="center"/>
        <w:rPr>
          <w:rFonts w:ascii="GHEA Grapalat" w:hAnsi="GHEA Grapalat"/>
        </w:rPr>
      </w:pPr>
    </w:p>
    <w:p w14:paraId="2E63F0FD" w14:textId="77777777" w:rsidR="00CE0D95" w:rsidRPr="009044F1" w:rsidRDefault="00CE0D95" w:rsidP="00B46D58">
      <w:pPr>
        <w:pStyle w:val="BodyText"/>
        <w:widowControl w:val="0"/>
        <w:spacing w:after="160"/>
        <w:ind w:right="-7" w:firstLine="567"/>
        <w:jc w:val="center"/>
        <w:rPr>
          <w:rFonts w:ascii="GHEA Grapalat" w:hAnsi="GHEA Grapalat"/>
        </w:rPr>
      </w:pPr>
    </w:p>
    <w:p w14:paraId="4B20ECD9" w14:textId="77777777" w:rsidR="000763E5" w:rsidRDefault="000763E5" w:rsidP="00B46D58">
      <w:pPr>
        <w:rPr>
          <w:rFonts w:ascii="GHEA Grapalat" w:hAnsi="GHEA Grapalat"/>
        </w:rPr>
      </w:pPr>
      <w:r>
        <w:rPr>
          <w:rFonts w:ascii="GHEA Grapalat" w:hAnsi="GHEA Grapalat"/>
        </w:rPr>
        <w:br w:type="page"/>
      </w:r>
    </w:p>
    <w:p w14:paraId="492B0E58"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3D22F79"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0173DED9"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5538CC8C" w14:textId="77777777" w:rsidR="00160AE4" w:rsidRPr="009044F1" w:rsidRDefault="00160AE4" w:rsidP="00B46D58">
      <w:pPr>
        <w:widowControl w:val="0"/>
        <w:spacing w:after="160"/>
        <w:ind w:firstLine="567"/>
        <w:jc w:val="center"/>
        <w:rPr>
          <w:rFonts w:ascii="GHEA Grapalat" w:hAnsi="GHEA Grapalat"/>
          <w:i/>
        </w:rPr>
      </w:pPr>
    </w:p>
    <w:p w14:paraId="7F0C0D05" w14:textId="77777777" w:rsidR="00160AE4" w:rsidRPr="003A1EBB" w:rsidRDefault="00B0206A" w:rsidP="00B46D58">
      <w:pPr>
        <w:widowControl w:val="0"/>
        <w:spacing w:after="160"/>
        <w:ind w:firstLine="567"/>
        <w:jc w:val="center"/>
        <w:rPr>
          <w:rFonts w:ascii="GHEA Grapalat" w:hAnsi="GHEA Grapalat"/>
        </w:rPr>
      </w:pPr>
      <w:r w:rsidRPr="00117CC9">
        <w:rPr>
          <w:rFonts w:ascii="GHEA Grapalat" w:hAnsi="GHEA Grapalat"/>
          <w:b/>
          <w:i/>
        </w:rPr>
        <w:t xml:space="preserve">" </w:t>
      </w:r>
      <w:r>
        <w:rPr>
          <w:rFonts w:ascii="GHEA Grapalat" w:hAnsi="GHEA Grapalat"/>
          <w:b/>
          <w:i/>
        </w:rPr>
        <w:t>КОНСУЛЬТАЦИОННЫЕ УСЛУГИ</w:t>
      </w:r>
      <w:r w:rsidRPr="00117CC9">
        <w:rPr>
          <w:rFonts w:ascii="GHEA Grapalat" w:hAnsi="GHEA Grapalat"/>
          <w:b/>
          <w:i/>
        </w:rPr>
        <w:t xml:space="preserve"> ПО РАЗРАБОТКЕ ПРОЕКТНО-СМЕТНОЙ ДОКУМЕНТАЦИИ СТРОИТЕЛЬСТВА </w:t>
      </w:r>
      <w:r w:rsidR="00452591">
        <w:rPr>
          <w:rFonts w:ascii="GHEA Grapalat" w:hAnsi="GHEA Grapalat"/>
          <w:b/>
          <w:i/>
        </w:rPr>
        <w:t>ФУТБОЛЬНОЙ АКАДЕМИИ В ОБЩИНЕ ДАВТАШЕН Г. ЕРЕВАНА.</w:t>
      </w:r>
      <w:r w:rsidRPr="00117CC9">
        <w:rPr>
          <w:rFonts w:ascii="GHEA Grapalat" w:hAnsi="GHEA Grapalat"/>
          <w:b/>
          <w:i/>
        </w:rPr>
        <w:t>" ДЛЯ НУЖД ОБЩЕСТВЕННОЙ ОРГАНИЗАЦИИ "ФЕДЕРАЦИЯ ФУТБОЛА АРМЕНИИ</w:t>
      </w:r>
      <w:r>
        <w:rPr>
          <w:rFonts w:ascii="GHEA Grapalat" w:hAnsi="GHEA Grapalat"/>
          <w:b/>
          <w:i/>
        </w:rPr>
        <w:t xml:space="preserve"> </w:t>
      </w:r>
      <w:r w:rsidRPr="00117CC9">
        <w:rPr>
          <w:rFonts w:ascii="GHEA Grapalat" w:hAnsi="GHEA Grapalat"/>
          <w:b/>
          <w:i/>
        </w:rPr>
        <w:t>"</w:t>
      </w:r>
    </w:p>
    <w:p w14:paraId="0C5C6F48" w14:textId="77777777" w:rsidR="00B0206A" w:rsidRDefault="00160AE4" w:rsidP="00B46D58">
      <w:pPr>
        <w:widowControl w:val="0"/>
        <w:spacing w:after="160"/>
        <w:jc w:val="center"/>
        <w:rPr>
          <w:rFonts w:ascii="GHEA Grapalat" w:hAnsi="GHEA Grapalat"/>
          <w:b/>
        </w:rPr>
      </w:pPr>
      <w:r w:rsidRPr="009044F1">
        <w:rPr>
          <w:rFonts w:ascii="GHEA Grapalat" w:hAnsi="GHEA Grapalat"/>
          <w:b/>
        </w:rPr>
        <w:t xml:space="preserve">ПРИГЛАШЕНИЯ НА </w:t>
      </w:r>
      <w:r w:rsidR="00AB5994">
        <w:rPr>
          <w:rFonts w:ascii="GHEA Grapalat" w:hAnsi="GHEA Grapalat"/>
          <w:b/>
        </w:rPr>
        <w:t>ЗАПРОС КОТИРОВОК</w:t>
      </w:r>
      <w:r w:rsidRPr="009044F1">
        <w:rPr>
          <w:rFonts w:ascii="GHEA Grapalat" w:hAnsi="GHEA Grapalat"/>
          <w:b/>
        </w:rPr>
        <w:t xml:space="preserve">, </w:t>
      </w:r>
    </w:p>
    <w:p w14:paraId="5125D760"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ОБЪЯВЛЕННЫЙ С ЦЕЛЬЮ ПРИОБРЕТЕНИЯ</w:t>
      </w:r>
    </w:p>
    <w:p w14:paraId="33C45CE3" w14:textId="77777777" w:rsidR="00C67E80" w:rsidRPr="009044F1" w:rsidRDefault="00C67E80" w:rsidP="00B46D58">
      <w:pPr>
        <w:widowControl w:val="0"/>
        <w:spacing w:after="160"/>
        <w:jc w:val="center"/>
        <w:rPr>
          <w:rFonts w:ascii="GHEA Grapalat" w:hAnsi="GHEA Grapalat" w:cs="Sylfaen"/>
          <w:b/>
        </w:rPr>
      </w:pPr>
    </w:p>
    <w:p w14:paraId="0F2C303B"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2D431104" w14:textId="77777777" w:rsidR="002E069D" w:rsidRPr="008842CE" w:rsidRDefault="002E069D" w:rsidP="00B46D58">
      <w:pPr>
        <w:widowControl w:val="0"/>
        <w:spacing w:after="160"/>
        <w:jc w:val="center"/>
        <w:rPr>
          <w:rFonts w:ascii="GHEA Grapalat" w:hAnsi="GHEA Grapalat"/>
        </w:rPr>
      </w:pPr>
    </w:p>
    <w:p w14:paraId="00F0882B"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26A49890"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37D95F9"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53EF1F46"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178FB043"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7E69C4D1" w14:textId="77777777" w:rsidR="00096865"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3AB074E5" w14:textId="77777777" w:rsidR="00452591" w:rsidRPr="009044F1" w:rsidRDefault="00452591" w:rsidP="00452591">
      <w:pPr>
        <w:widowControl w:val="0"/>
        <w:tabs>
          <w:tab w:val="left" w:pos="1134"/>
        </w:tabs>
        <w:spacing w:after="160"/>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1"/>
      </w:r>
      <w:r w:rsidRPr="009044F1">
        <w:rPr>
          <w:rFonts w:ascii="GHEA Grapalat" w:hAnsi="GHEA Grapalat"/>
        </w:rPr>
        <w:t xml:space="preserve"> </w:t>
      </w:r>
    </w:p>
    <w:p w14:paraId="1E814F7B"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1D2F6CD"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7552FD7F"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0BD3E7FA"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5B771897"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02F75098" w14:textId="77777777" w:rsidR="00520F57" w:rsidRDefault="00520F57" w:rsidP="00B46D58">
      <w:pPr>
        <w:widowControl w:val="0"/>
        <w:spacing w:after="160"/>
        <w:jc w:val="center"/>
        <w:rPr>
          <w:rFonts w:ascii="GHEA Grapalat" w:hAnsi="GHEA Grapalat"/>
          <w:b/>
        </w:rPr>
      </w:pPr>
    </w:p>
    <w:p w14:paraId="64DB94BC" w14:textId="77777777" w:rsidR="00520F57" w:rsidRDefault="00520F57" w:rsidP="00B46D58">
      <w:pPr>
        <w:widowControl w:val="0"/>
        <w:spacing w:after="160"/>
        <w:jc w:val="center"/>
        <w:rPr>
          <w:rFonts w:ascii="GHEA Grapalat" w:hAnsi="GHEA Grapalat"/>
          <w:b/>
        </w:rPr>
      </w:pPr>
    </w:p>
    <w:p w14:paraId="56E5CF02"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494360FC" w14:textId="77777777" w:rsidR="008842CE" w:rsidRPr="00374F4A" w:rsidRDefault="008842CE" w:rsidP="00B46D58">
      <w:pPr>
        <w:widowControl w:val="0"/>
        <w:spacing w:after="160"/>
        <w:jc w:val="center"/>
        <w:rPr>
          <w:rFonts w:ascii="GHEA Grapalat" w:hAnsi="GHEA Grapalat"/>
          <w:b/>
        </w:rPr>
      </w:pPr>
    </w:p>
    <w:p w14:paraId="38EC748C"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AB5994">
        <w:rPr>
          <w:rFonts w:ascii="GHEA Grapalat" w:hAnsi="GHEA Grapalat"/>
          <w:b/>
        </w:rPr>
        <w:t>ЗАПРОС КОТИРОВОК</w:t>
      </w:r>
    </w:p>
    <w:p w14:paraId="623FDFE5" w14:textId="77777777" w:rsidR="00520F57" w:rsidRPr="008842CE" w:rsidRDefault="00520F57" w:rsidP="00B46D58">
      <w:pPr>
        <w:widowControl w:val="0"/>
        <w:spacing w:after="160"/>
        <w:jc w:val="center"/>
        <w:rPr>
          <w:rFonts w:ascii="GHEA Grapalat" w:hAnsi="GHEA Grapalat"/>
          <w:b/>
        </w:rPr>
      </w:pPr>
    </w:p>
    <w:p w14:paraId="477D4782"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2C2D0E9C"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57963BFB"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3987E6B3" w14:textId="77777777" w:rsidR="00E17B7F" w:rsidRDefault="00E17B7F">
      <w:pPr>
        <w:rPr>
          <w:rFonts w:ascii="GHEA Grapalat" w:hAnsi="GHEA Grapalat"/>
          <w:spacing w:val="-6"/>
        </w:rPr>
      </w:pPr>
      <w:r>
        <w:rPr>
          <w:rFonts w:ascii="GHEA Grapalat" w:hAnsi="GHEA Grapalat"/>
          <w:spacing w:val="-6"/>
        </w:rPr>
        <w:br w:type="page"/>
      </w:r>
    </w:p>
    <w:p w14:paraId="2DAA24B0" w14:textId="26C60B13"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9D106A">
        <w:rPr>
          <w:rFonts w:ascii="GHEA Grapalat" w:hAnsi="GHEA Grapalat"/>
          <w:b/>
          <w:i/>
          <w:lang w:val="en-GB"/>
        </w:rPr>
        <w:t>HFF-NTsDzB-2025/1</w:t>
      </w:r>
      <w:r w:rsidR="00B0206A" w:rsidRPr="006D2DF7">
        <w:rPr>
          <w:rFonts w:ascii="GHEA Grapalat" w:hAnsi="GHEA Grapalat"/>
          <w:spacing w:val="-6"/>
        </w:rPr>
        <w:t xml:space="preserve"> </w:t>
      </w:r>
      <w:r w:rsidR="00096865" w:rsidRPr="006D2DF7">
        <w:rPr>
          <w:rFonts w:ascii="GHEA Grapalat" w:hAnsi="GHEA Grapalat"/>
          <w:spacing w:val="-6"/>
        </w:rPr>
        <w:t>(далее — процедура).</w:t>
      </w:r>
    </w:p>
    <w:p w14:paraId="734E4E99"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E2A3B8B"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553B15FE"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6C78A96" w14:textId="77777777"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14:paraId="401C8A1D"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21EB4A69"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5A9269BF"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3DEFA8CB" w14:textId="77777777"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0A7154" w:rsidRPr="000A7154">
        <w:rPr>
          <w:rFonts w:ascii="GHEA Grapalat" w:hAnsi="GHEA Grapalat"/>
          <w:b/>
          <w:i w:val="0"/>
          <w:sz w:val="24"/>
          <w:szCs w:val="24"/>
        </w:rPr>
        <w:t xml:space="preserve"> </w:t>
      </w:r>
      <w:r w:rsidR="000A7154">
        <w:rPr>
          <w:rFonts w:ascii="GHEA Grapalat" w:hAnsi="GHEA Grapalat"/>
          <w:b/>
          <w:i w:val="0"/>
          <w:sz w:val="24"/>
          <w:szCs w:val="24"/>
        </w:rPr>
        <w:t>консультационных услуг</w:t>
      </w:r>
      <w:r w:rsidR="000A7154" w:rsidRPr="00117CC9">
        <w:rPr>
          <w:rFonts w:ascii="GHEA Grapalat" w:hAnsi="GHEA Grapalat"/>
          <w:b/>
          <w:i w:val="0"/>
          <w:sz w:val="24"/>
          <w:szCs w:val="24"/>
        </w:rPr>
        <w:t xml:space="preserve"> по разработке проектно-сметной документации строительства </w:t>
      </w:r>
      <w:r w:rsidR="00452591">
        <w:rPr>
          <w:rFonts w:ascii="GHEA Grapalat" w:hAnsi="GHEA Grapalat"/>
          <w:b/>
          <w:i w:val="0"/>
          <w:sz w:val="24"/>
          <w:szCs w:val="24"/>
        </w:rPr>
        <w:t>футбольной академии в общине Давташен г. Еревана.</w:t>
      </w:r>
      <w:r w:rsidRPr="009044F1">
        <w:rPr>
          <w:rFonts w:ascii="GHEA Grapalat" w:hAnsi="GHEA Grapalat"/>
          <w:i w:val="0"/>
          <w:sz w:val="24"/>
          <w:szCs w:val="24"/>
        </w:rPr>
        <w:t xml:space="preserve">" (далее — также </w:t>
      </w:r>
      <w:r w:rsidR="00E968BE">
        <w:rPr>
          <w:rFonts w:ascii="GHEA Grapalat" w:hAnsi="GHEA Grapalat"/>
          <w:i w:val="0"/>
          <w:sz w:val="24"/>
          <w:szCs w:val="24"/>
        </w:rPr>
        <w:t>услуга</w:t>
      </w:r>
      <w:r w:rsidRPr="009044F1">
        <w:rPr>
          <w:rFonts w:ascii="GHEA Grapalat" w:hAnsi="GHEA Grapalat"/>
          <w:i w:val="0"/>
          <w:sz w:val="24"/>
          <w:szCs w:val="24"/>
        </w:rPr>
        <w:t>) для нужд "</w:t>
      </w:r>
      <w:r w:rsidR="000A7154" w:rsidRPr="000A7154">
        <w:rPr>
          <w:rFonts w:ascii="GHEA Grapalat" w:hAnsi="GHEA Grapalat"/>
          <w:b/>
          <w:i w:val="0"/>
          <w:sz w:val="24"/>
          <w:szCs w:val="24"/>
        </w:rPr>
        <w:t xml:space="preserve"> </w:t>
      </w:r>
      <w:r w:rsidR="000A7154">
        <w:rPr>
          <w:rFonts w:ascii="GHEA Grapalat" w:hAnsi="GHEA Grapalat"/>
          <w:b/>
          <w:i w:val="0"/>
          <w:sz w:val="24"/>
          <w:szCs w:val="24"/>
        </w:rPr>
        <w:t>общественноя организация</w:t>
      </w:r>
      <w:r w:rsidR="000A7154" w:rsidRPr="00117CC9">
        <w:rPr>
          <w:rFonts w:ascii="GHEA Grapalat" w:hAnsi="GHEA Grapalat"/>
          <w:b/>
          <w:i w:val="0"/>
          <w:sz w:val="24"/>
          <w:szCs w:val="24"/>
        </w:rPr>
        <w:t xml:space="preserve"> "федерация футбола Армении</w:t>
      </w:r>
      <w:r w:rsidR="000A7154">
        <w:rPr>
          <w:rFonts w:ascii="GHEA Grapalat" w:hAnsi="GHEA Grapalat"/>
          <w:b/>
          <w:i w:val="0"/>
          <w:sz w:val="24"/>
          <w:szCs w:val="24"/>
        </w:rPr>
        <w:t xml:space="preserve"> </w:t>
      </w:r>
      <w:r w:rsidRPr="009044F1">
        <w:rPr>
          <w:rFonts w:ascii="GHEA Grapalat" w:hAnsi="GHEA Grapalat"/>
          <w:i w:val="0"/>
          <w:sz w:val="24"/>
          <w:szCs w:val="24"/>
        </w:rPr>
        <w:t>",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14:paraId="324ECF53" w14:textId="77777777" w:rsidTr="00F32DDC">
        <w:trPr>
          <w:jc w:val="center"/>
        </w:trPr>
        <w:tc>
          <w:tcPr>
            <w:tcW w:w="2634" w:type="dxa"/>
            <w:gridSpan w:val="2"/>
            <w:vAlign w:val="center"/>
          </w:tcPr>
          <w:p w14:paraId="2E2B3682" w14:textId="77777777"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14:paraId="4AD6ECFF" w14:textId="77777777"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14:paraId="1F0E4C53" w14:textId="77777777" w:rsidTr="00970424">
        <w:trPr>
          <w:jc w:val="center"/>
        </w:trPr>
        <w:tc>
          <w:tcPr>
            <w:tcW w:w="1216" w:type="dxa"/>
            <w:vAlign w:val="center"/>
          </w:tcPr>
          <w:p w14:paraId="14747115" w14:textId="77777777" w:rsidR="00970424" w:rsidRPr="009044F1" w:rsidRDefault="00970424"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14:paraId="5222E282" w14:textId="77777777" w:rsidR="00970424" w:rsidRPr="00970424" w:rsidRDefault="00970424" w:rsidP="00970424">
            <w:pPr>
              <w:pStyle w:val="BodyTextIndent2"/>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14:paraId="1F5871B1" w14:textId="77777777" w:rsidR="00970424" w:rsidRPr="009044F1" w:rsidRDefault="00970424" w:rsidP="00B46D58">
            <w:pPr>
              <w:pStyle w:val="BodyTextIndent2"/>
              <w:widowControl w:val="0"/>
              <w:spacing w:after="120" w:line="240" w:lineRule="auto"/>
              <w:ind w:firstLine="0"/>
              <w:rPr>
                <w:rFonts w:ascii="GHEA Grapalat" w:hAnsi="GHEA Grapalat"/>
                <w:sz w:val="24"/>
                <w:szCs w:val="24"/>
                <w:u w:val="single"/>
              </w:rPr>
            </w:pPr>
          </w:p>
        </w:tc>
      </w:tr>
      <w:tr w:rsidR="00970424" w:rsidRPr="009044F1" w14:paraId="0854807A" w14:textId="77777777" w:rsidTr="00970424">
        <w:trPr>
          <w:jc w:val="center"/>
        </w:trPr>
        <w:tc>
          <w:tcPr>
            <w:tcW w:w="1216" w:type="dxa"/>
            <w:vAlign w:val="center"/>
          </w:tcPr>
          <w:p w14:paraId="0292C866" w14:textId="77777777" w:rsidR="00970424" w:rsidRPr="009044F1" w:rsidRDefault="00970424"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14:paraId="541EA607" w14:textId="77777777" w:rsidR="00970424" w:rsidRPr="009044F1" w:rsidRDefault="005C10CC" w:rsidP="005C10CC">
            <w:pPr>
              <w:pStyle w:val="BodyTextIndent2"/>
              <w:widowControl w:val="0"/>
              <w:spacing w:after="120" w:line="240" w:lineRule="auto"/>
              <w:ind w:firstLine="0"/>
              <w:jc w:val="center"/>
              <w:rPr>
                <w:rFonts w:ascii="GHEA Grapalat" w:hAnsi="GHEA Grapalat"/>
                <w:sz w:val="24"/>
                <w:szCs w:val="24"/>
              </w:rPr>
            </w:pPr>
            <w:r>
              <w:rPr>
                <w:rFonts w:ascii="Sylfaen" w:hAnsi="Sylfaen"/>
                <w:sz w:val="18"/>
                <w:lang w:val="en-GB"/>
              </w:rPr>
              <w:t xml:space="preserve">37,500, </w:t>
            </w:r>
            <w:r w:rsidR="006516C8">
              <w:rPr>
                <w:rFonts w:ascii="Sylfaen" w:hAnsi="Sylfaen"/>
                <w:sz w:val="18"/>
              </w:rPr>
              <w:t>000</w:t>
            </w:r>
          </w:p>
        </w:tc>
        <w:tc>
          <w:tcPr>
            <w:tcW w:w="6600" w:type="dxa"/>
            <w:vAlign w:val="center"/>
          </w:tcPr>
          <w:p w14:paraId="36D4447F" w14:textId="77777777" w:rsidR="00970424" w:rsidRPr="009044F1" w:rsidRDefault="00970424" w:rsidP="00B46D58">
            <w:pPr>
              <w:pStyle w:val="BodyTextIndent2"/>
              <w:widowControl w:val="0"/>
              <w:spacing w:after="120" w:line="240" w:lineRule="auto"/>
              <w:ind w:firstLine="0"/>
              <w:rPr>
                <w:rFonts w:ascii="GHEA Grapalat" w:hAnsi="GHEA Grapalat"/>
                <w:sz w:val="24"/>
                <w:szCs w:val="24"/>
                <w:u w:val="single"/>
                <w:vertAlign w:val="subscript"/>
              </w:rPr>
            </w:pPr>
            <w:r w:rsidRPr="009044F1">
              <w:rPr>
                <w:rFonts w:ascii="GHEA Grapalat" w:hAnsi="GHEA Grapalat"/>
                <w:sz w:val="24"/>
                <w:szCs w:val="24"/>
                <w:u w:val="single"/>
              </w:rPr>
              <w:t>"</w:t>
            </w:r>
            <w:r w:rsidR="006516C8" w:rsidRPr="00435A29">
              <w:rPr>
                <w:rFonts w:ascii="Sylfaen" w:hAnsi="Sylfaen"/>
                <w:b/>
                <w:lang w:val="hy-AM"/>
              </w:rPr>
              <w:t xml:space="preserve"> Консультационные услуги по разработке проектно-сметной документации строительства </w:t>
            </w:r>
            <w:r w:rsidR="00452591">
              <w:rPr>
                <w:rFonts w:ascii="Sylfaen" w:hAnsi="Sylfaen"/>
                <w:b/>
                <w:lang w:val="hy-AM"/>
              </w:rPr>
              <w:t>футбольной академии в общине Давташен г. Еревана.</w:t>
            </w:r>
          </w:p>
        </w:tc>
      </w:tr>
    </w:tbl>
    <w:p w14:paraId="2CD16E9C"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798D298A" w14:textId="77777777" w:rsidR="0085236E" w:rsidRPr="009044F1" w:rsidRDefault="00180B4B" w:rsidP="00B46D58">
      <w:pPr>
        <w:pStyle w:val="BodyTextIndent2"/>
        <w:widowControl w:val="0"/>
        <w:spacing w:after="160" w:line="240" w:lineRule="auto"/>
        <w:ind w:firstLine="567"/>
        <w:rPr>
          <w:rFonts w:ascii="GHEA Grapalat" w:hAnsi="GHEA Grapalat"/>
          <w:sz w:val="24"/>
          <w:szCs w:val="24"/>
        </w:rPr>
      </w:pPr>
      <w:r>
        <w:rPr>
          <w:rFonts w:ascii="GHEA Grapalat" w:hAnsi="GHEA Grapalat"/>
          <w:sz w:val="24"/>
          <w:szCs w:val="24"/>
          <w:lang w:val="hy-AM"/>
        </w:rPr>
        <w:t xml:space="preserve">1.2 </w:t>
      </w:r>
      <w:r w:rsidR="00845AA5"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14:paraId="33A8E2F9" w14:textId="77777777" w:rsidTr="006D1826">
        <w:trPr>
          <w:jc w:val="center"/>
        </w:trPr>
        <w:tc>
          <w:tcPr>
            <w:tcW w:w="6356" w:type="dxa"/>
            <w:gridSpan w:val="2"/>
          </w:tcPr>
          <w:p w14:paraId="377F8F4A"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14:paraId="06E21444" w14:textId="77777777" w:rsidTr="006D1826">
        <w:trPr>
          <w:jc w:val="center"/>
        </w:trPr>
        <w:tc>
          <w:tcPr>
            <w:tcW w:w="2580" w:type="dxa"/>
            <w:vAlign w:val="center"/>
          </w:tcPr>
          <w:p w14:paraId="7118432B"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14:paraId="4AD5CB39"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14:paraId="5FF163F8" w14:textId="77777777" w:rsidTr="006D1826">
        <w:trPr>
          <w:jc w:val="center"/>
        </w:trPr>
        <w:tc>
          <w:tcPr>
            <w:tcW w:w="2580" w:type="dxa"/>
          </w:tcPr>
          <w:p w14:paraId="2A301DEA" w14:textId="77777777" w:rsidR="0085236E" w:rsidRPr="009044F1" w:rsidRDefault="0085236E" w:rsidP="00B46D58">
            <w:pPr>
              <w:widowControl w:val="0"/>
              <w:spacing w:after="120"/>
              <w:jc w:val="center"/>
              <w:rPr>
                <w:rFonts w:ascii="GHEA Grapalat" w:hAnsi="GHEA Grapalat"/>
              </w:rPr>
            </w:pPr>
          </w:p>
        </w:tc>
        <w:tc>
          <w:tcPr>
            <w:tcW w:w="3776" w:type="dxa"/>
          </w:tcPr>
          <w:p w14:paraId="12F8701A" w14:textId="77777777" w:rsidR="0085236E" w:rsidRPr="009044F1" w:rsidRDefault="0085236E" w:rsidP="00B46D58">
            <w:pPr>
              <w:widowControl w:val="0"/>
              <w:spacing w:after="120"/>
              <w:jc w:val="center"/>
              <w:rPr>
                <w:rFonts w:ascii="GHEA Grapalat" w:hAnsi="GHEA Grapalat"/>
              </w:rPr>
            </w:pPr>
          </w:p>
        </w:tc>
      </w:tr>
      <w:tr w:rsidR="0085236E" w:rsidRPr="009044F1" w14:paraId="07FD2169" w14:textId="77777777" w:rsidTr="006D1826">
        <w:trPr>
          <w:jc w:val="center"/>
        </w:trPr>
        <w:tc>
          <w:tcPr>
            <w:tcW w:w="2580" w:type="dxa"/>
          </w:tcPr>
          <w:p w14:paraId="4A9508B8" w14:textId="77777777" w:rsidR="0085236E" w:rsidRPr="009044F1" w:rsidRDefault="0085236E" w:rsidP="00B46D58">
            <w:pPr>
              <w:widowControl w:val="0"/>
              <w:spacing w:after="120"/>
              <w:jc w:val="center"/>
              <w:rPr>
                <w:rFonts w:ascii="GHEA Grapalat" w:hAnsi="GHEA Grapalat"/>
              </w:rPr>
            </w:pPr>
          </w:p>
        </w:tc>
        <w:tc>
          <w:tcPr>
            <w:tcW w:w="3776" w:type="dxa"/>
          </w:tcPr>
          <w:p w14:paraId="527C5CB3" w14:textId="77777777" w:rsidR="0085236E" w:rsidRPr="009044F1" w:rsidRDefault="0085236E" w:rsidP="00B46D58">
            <w:pPr>
              <w:widowControl w:val="0"/>
              <w:spacing w:after="120"/>
              <w:jc w:val="center"/>
              <w:rPr>
                <w:rFonts w:ascii="GHEA Grapalat" w:hAnsi="GHEA Grapalat"/>
              </w:rPr>
            </w:pPr>
          </w:p>
        </w:tc>
      </w:tr>
    </w:tbl>
    <w:p w14:paraId="14F77F95" w14:textId="77777777"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14:paraId="75E620B6" w14:textId="77777777" w:rsidR="00096865" w:rsidRPr="009044F1" w:rsidRDefault="00096865" w:rsidP="00B46D58">
      <w:pPr>
        <w:widowControl w:val="0"/>
        <w:spacing w:after="160"/>
        <w:ind w:firstLine="567"/>
        <w:jc w:val="center"/>
        <w:rPr>
          <w:rFonts w:ascii="GHEA Grapalat" w:hAnsi="GHEA Grapalat" w:cs="Sylfaen"/>
          <w:i/>
        </w:rPr>
      </w:pPr>
    </w:p>
    <w:p w14:paraId="1881DF0E"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4956D628" w14:textId="77777777" w:rsidR="00BD2C67" w:rsidRPr="001115E9" w:rsidRDefault="00BD2C67" w:rsidP="00B46D58">
      <w:pPr>
        <w:widowControl w:val="0"/>
        <w:tabs>
          <w:tab w:val="left" w:pos="1134"/>
        </w:tabs>
        <w:spacing w:after="160"/>
        <w:ind w:firstLine="567"/>
        <w:jc w:val="both"/>
        <w:rPr>
          <w:rFonts w:ascii="GHEA Grapalat" w:hAnsi="GHEA Grapalat"/>
        </w:rPr>
      </w:pPr>
    </w:p>
    <w:p w14:paraId="23628D9B"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6DF3B51"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CF35B42"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w:t>
      </w:r>
      <w:r w:rsidRPr="009044F1">
        <w:rPr>
          <w:rFonts w:ascii="GHEA Grapalat" w:hAnsi="GHEA Grapalat"/>
        </w:rPr>
        <w:lastRenderedPageBreak/>
        <w:t>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6F00BBB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0A2EDD16"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42E45B0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85D531"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2509FFB" w14:textId="77777777"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0A16183C" w14:textId="77777777"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CAC642E" w14:textId="77777777" w:rsidR="004004A3" w:rsidRPr="004004A3" w:rsidRDefault="004004A3" w:rsidP="004004A3">
      <w:pPr>
        <w:widowControl w:val="0"/>
        <w:tabs>
          <w:tab w:val="left" w:pos="1134"/>
        </w:tabs>
        <w:ind w:left="66"/>
        <w:contextualSpacing/>
        <w:jc w:val="both"/>
        <w:rPr>
          <w:rFonts w:ascii="GHEA Grapalat" w:hAnsi="GHEA Grapalat" w:cs="Sylfaen"/>
        </w:rPr>
      </w:pPr>
    </w:p>
    <w:p w14:paraId="4C8BFCE5" w14:textId="77777777"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14:paraId="3171C245" w14:textId="77777777" w:rsidR="004004A3" w:rsidRPr="009044F1" w:rsidRDefault="004004A3" w:rsidP="00B46D58">
      <w:pPr>
        <w:widowControl w:val="0"/>
        <w:tabs>
          <w:tab w:val="left" w:pos="1134"/>
        </w:tabs>
        <w:spacing w:after="160"/>
        <w:ind w:firstLine="567"/>
        <w:jc w:val="both"/>
        <w:rPr>
          <w:rFonts w:ascii="GHEA Grapalat" w:hAnsi="GHEA Grapalat" w:cs="Sylfaen"/>
        </w:rPr>
      </w:pPr>
    </w:p>
    <w:p w14:paraId="7436AC2D" w14:textId="77777777"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07835C0" w14:textId="77777777" w:rsidR="00442034" w:rsidRPr="00470580" w:rsidRDefault="00442034" w:rsidP="00442034">
      <w:pPr>
        <w:widowControl w:val="0"/>
        <w:tabs>
          <w:tab w:val="left" w:pos="1134"/>
        </w:tabs>
        <w:spacing w:after="160"/>
        <w:ind w:firstLine="567"/>
        <w:jc w:val="both"/>
        <w:rPr>
          <w:rFonts w:ascii="GHEA Grapalat" w:hAnsi="GHEA Grapalat"/>
        </w:rPr>
      </w:pPr>
      <w:r w:rsidRPr="0055523E">
        <w:rPr>
          <w:rFonts w:ascii="GHEA Grapalat" w:hAnsi="GHEA Grapalat"/>
        </w:rPr>
        <w:t>2.2.</w:t>
      </w:r>
      <w:r w:rsidRPr="00470580">
        <w:rPr>
          <w:rFonts w:ascii="GHEA Grapalat" w:hAnsi="GHEA Grapalat"/>
        </w:rPr>
        <w:t>1</w:t>
      </w:r>
      <w:r w:rsidRPr="0055523E">
        <w:rPr>
          <w:rFonts w:ascii="GHEA Grapalat" w:hAnsi="GHEA Grapalat"/>
        </w:rPr>
        <w:t xml:space="preserve"> </w:t>
      </w:r>
      <w:r w:rsidRPr="00470580">
        <w:rPr>
          <w:rFonts w:ascii="GHEA Grapalat" w:hAnsi="GHEA Grapalat"/>
        </w:rPr>
        <w:t>Минимальный критерий квалификации персонала-70%</w:t>
      </w:r>
    </w:p>
    <w:p w14:paraId="4EB30D3F" w14:textId="77777777" w:rsidR="00442034" w:rsidRPr="00470580" w:rsidRDefault="00442034" w:rsidP="00442034">
      <w:pPr>
        <w:pStyle w:val="HTMLPreformatted"/>
        <w:shd w:val="clear" w:color="auto" w:fill="F8F9FA"/>
        <w:spacing w:line="276" w:lineRule="auto"/>
        <w:jc w:val="both"/>
        <w:rPr>
          <w:rFonts w:ascii="GHEA Grapalat" w:hAnsi="GHEA Grapalat" w:cs="Times New Roman"/>
          <w:b/>
          <w:sz w:val="24"/>
          <w:szCs w:val="24"/>
          <w:lang w:val="ru-RU" w:eastAsia="ru-RU" w:bidi="ru-RU"/>
        </w:rPr>
      </w:pPr>
      <w:r w:rsidRPr="00470580">
        <w:rPr>
          <w:rFonts w:ascii="GHEA Grapalat" w:hAnsi="GHEA Grapalat" w:cs="Times New Roman"/>
          <w:b/>
          <w:sz w:val="24"/>
          <w:szCs w:val="24"/>
          <w:lang w:val="ru-RU" w:eastAsia="ru-RU" w:bidi="ru-RU"/>
        </w:rPr>
        <w:t>А. В состав персонала, представляемого организацией, должны быть включены следующие необходимые специалисты:</w:t>
      </w:r>
    </w:p>
    <w:p w14:paraId="46100586" w14:textId="77777777" w:rsidR="00442034" w:rsidRPr="00470580" w:rsidRDefault="00442034" w:rsidP="00442034">
      <w:pPr>
        <w:widowControl w:val="0"/>
        <w:tabs>
          <w:tab w:val="left" w:pos="1134"/>
        </w:tabs>
        <w:spacing w:after="160"/>
        <w:ind w:firstLine="567"/>
        <w:jc w:val="both"/>
        <w:rPr>
          <w:rFonts w:ascii="GHEA Grapalat" w:hAnsi="GHEA Grapala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5"/>
        <w:gridCol w:w="2285"/>
        <w:gridCol w:w="3577"/>
      </w:tblGrid>
      <w:tr w:rsidR="00442034" w:rsidRPr="007B29D3" w14:paraId="6B87B949" w14:textId="77777777" w:rsidTr="00442034">
        <w:tc>
          <w:tcPr>
            <w:tcW w:w="5000" w:type="pct"/>
            <w:gridSpan w:val="3"/>
            <w:tcBorders>
              <w:top w:val="single" w:sz="4" w:space="0" w:color="auto"/>
              <w:left w:val="single" w:sz="4" w:space="0" w:color="auto"/>
              <w:bottom w:val="single" w:sz="4" w:space="0" w:color="auto"/>
              <w:right w:val="single" w:sz="4" w:space="0" w:color="auto"/>
            </w:tcBorders>
            <w:vAlign w:val="center"/>
          </w:tcPr>
          <w:p w14:paraId="6FB0C523" w14:textId="77777777" w:rsidR="00442034" w:rsidRPr="007B29D3" w:rsidRDefault="00442034" w:rsidP="00120954">
            <w:pPr>
              <w:jc w:val="center"/>
              <w:rPr>
                <w:rFonts w:ascii="Sylfaen" w:hAnsi="Sylfaen" w:cs="Arial"/>
                <w:lang w:val="hy-AM"/>
              </w:rPr>
            </w:pPr>
            <w:r w:rsidRPr="007B29D3">
              <w:rPr>
                <w:rFonts w:ascii="Sylfaen" w:hAnsi="Sylfaen" w:cs="Arial"/>
              </w:rPr>
              <w:lastRenderedPageBreak/>
              <w:t>Специалисты</w:t>
            </w:r>
            <w:r w:rsidRPr="007B29D3">
              <w:rPr>
                <w:rFonts w:ascii="Sylfaen" w:hAnsi="Sylfaen" w:cs="Arial"/>
                <w:lang w:val="hy-AM"/>
              </w:rPr>
              <w:t>***</w:t>
            </w:r>
          </w:p>
        </w:tc>
      </w:tr>
      <w:tr w:rsidR="00442034" w:rsidRPr="007B29D3" w14:paraId="77378FB6" w14:textId="77777777" w:rsidTr="00442034">
        <w:tblPrEx>
          <w:tblLook w:val="01E0" w:firstRow="1" w:lastRow="1" w:firstColumn="1" w:lastColumn="1" w:noHBand="0" w:noVBand="0"/>
        </w:tblPrEx>
        <w:tc>
          <w:tcPr>
            <w:tcW w:w="1844" w:type="pct"/>
            <w:vMerge w:val="restart"/>
            <w:vAlign w:val="center"/>
          </w:tcPr>
          <w:p w14:paraId="50DC232C" w14:textId="77777777" w:rsidR="00442034" w:rsidRPr="007B29D3" w:rsidRDefault="00442034" w:rsidP="00120954">
            <w:pPr>
              <w:jc w:val="center"/>
              <w:rPr>
                <w:rFonts w:ascii="Sylfaen" w:hAnsi="Sylfaen" w:cs="Arial"/>
                <w:highlight w:val="yellow"/>
              </w:rPr>
            </w:pPr>
            <w:r w:rsidRPr="007B29D3">
              <w:rPr>
                <w:rFonts w:ascii="Sylfaen" w:hAnsi="Sylfaen" w:cs="Sylfaen"/>
              </w:rPr>
              <w:t>квалификация</w:t>
            </w:r>
          </w:p>
        </w:tc>
        <w:tc>
          <w:tcPr>
            <w:tcW w:w="3156" w:type="pct"/>
            <w:gridSpan w:val="2"/>
          </w:tcPr>
          <w:p w14:paraId="283E405A" w14:textId="77777777" w:rsidR="00442034" w:rsidRPr="007B29D3" w:rsidRDefault="00442034" w:rsidP="00120954">
            <w:pPr>
              <w:ind w:firstLine="567"/>
              <w:jc w:val="center"/>
              <w:rPr>
                <w:rFonts w:ascii="Sylfaen" w:hAnsi="Sylfaen" w:cs="Arial"/>
              </w:rPr>
            </w:pPr>
            <w:r w:rsidRPr="007B29D3">
              <w:rPr>
                <w:rFonts w:ascii="Sylfaen" w:hAnsi="Sylfaen" w:cs="Sylfaen"/>
              </w:rPr>
              <w:t>опыт работы</w:t>
            </w:r>
          </w:p>
        </w:tc>
      </w:tr>
      <w:tr w:rsidR="00442034" w:rsidRPr="00E21101" w14:paraId="53012EDB" w14:textId="77777777" w:rsidTr="00442034">
        <w:tblPrEx>
          <w:tblLook w:val="01E0" w:firstRow="1" w:lastRow="1" w:firstColumn="1" w:lastColumn="1" w:noHBand="0" w:noVBand="0"/>
        </w:tblPrEx>
        <w:tc>
          <w:tcPr>
            <w:tcW w:w="1844" w:type="pct"/>
            <w:vMerge/>
          </w:tcPr>
          <w:p w14:paraId="29914336" w14:textId="77777777" w:rsidR="00442034" w:rsidRPr="007B29D3" w:rsidRDefault="00442034" w:rsidP="00120954">
            <w:pPr>
              <w:ind w:firstLine="567"/>
              <w:jc w:val="both"/>
              <w:rPr>
                <w:rFonts w:ascii="Sylfaen" w:hAnsi="Sylfaen" w:cs="Arial Armenian"/>
                <w:highlight w:val="yellow"/>
              </w:rPr>
            </w:pPr>
          </w:p>
        </w:tc>
        <w:tc>
          <w:tcPr>
            <w:tcW w:w="1230" w:type="pct"/>
          </w:tcPr>
          <w:p w14:paraId="44CC3F77" w14:textId="77777777" w:rsidR="00442034" w:rsidRPr="007B29D3" w:rsidRDefault="00442034" w:rsidP="00120954">
            <w:pPr>
              <w:jc w:val="center"/>
              <w:rPr>
                <w:rFonts w:ascii="Sylfaen" w:hAnsi="Sylfaen" w:cs="Arial"/>
              </w:rPr>
            </w:pPr>
            <w:r w:rsidRPr="007B29D3">
              <w:rPr>
                <w:rFonts w:ascii="Sylfaen" w:hAnsi="Sylfaen" w:cs="Sylfaen"/>
              </w:rPr>
              <w:t>Срок</w:t>
            </w:r>
          </w:p>
        </w:tc>
        <w:tc>
          <w:tcPr>
            <w:tcW w:w="1926" w:type="pct"/>
            <w:vAlign w:val="center"/>
          </w:tcPr>
          <w:p w14:paraId="6AAB91B1" w14:textId="77777777" w:rsidR="00442034" w:rsidRPr="007B29D3" w:rsidRDefault="00442034" w:rsidP="00120954">
            <w:pPr>
              <w:jc w:val="center"/>
              <w:rPr>
                <w:rFonts w:ascii="Sylfaen" w:hAnsi="Sylfaen" w:cs="Arial"/>
              </w:rPr>
            </w:pPr>
            <w:r w:rsidRPr="007B29D3">
              <w:rPr>
                <w:rFonts w:ascii="Sylfaen" w:hAnsi="Sylfaen" w:cs="Sylfaen"/>
              </w:rPr>
              <w:t>сфера деятельности и проделанная работа</w:t>
            </w:r>
          </w:p>
        </w:tc>
      </w:tr>
      <w:tr w:rsidR="00442034" w:rsidRPr="007B29D3" w14:paraId="21FD94F1" w14:textId="77777777" w:rsidTr="00442034">
        <w:tblPrEx>
          <w:tblLook w:val="01E0" w:firstRow="1" w:lastRow="1" w:firstColumn="1" w:lastColumn="1" w:noHBand="0" w:noVBand="0"/>
        </w:tblPrEx>
        <w:tc>
          <w:tcPr>
            <w:tcW w:w="5000" w:type="pct"/>
            <w:gridSpan w:val="3"/>
            <w:vAlign w:val="center"/>
          </w:tcPr>
          <w:p w14:paraId="6F6F758D" w14:textId="77777777" w:rsidR="00442034" w:rsidRPr="007B29D3" w:rsidRDefault="00442034" w:rsidP="00120954">
            <w:pPr>
              <w:rPr>
                <w:rFonts w:ascii="Sylfaen" w:hAnsi="Sylfaen" w:cs="Arial Armenian"/>
                <w:b/>
                <w:highlight w:val="yellow"/>
                <w:lang w:val="hy-AM"/>
              </w:rPr>
            </w:pPr>
            <w:r w:rsidRPr="007B29D3">
              <w:rPr>
                <w:rFonts w:ascii="Sylfaen" w:hAnsi="Sylfaen"/>
                <w:b/>
                <w:color w:val="000000"/>
                <w:lang w:val="hy-AM"/>
              </w:rPr>
              <w:t>Основной персонал ****</w:t>
            </w:r>
          </w:p>
        </w:tc>
      </w:tr>
      <w:tr w:rsidR="00442034" w:rsidRPr="007B29D3" w14:paraId="0314A679" w14:textId="77777777" w:rsidTr="00442034">
        <w:tblPrEx>
          <w:tblLook w:val="01E0" w:firstRow="1" w:lastRow="1" w:firstColumn="1" w:lastColumn="1" w:noHBand="0" w:noVBand="0"/>
        </w:tblPrEx>
        <w:tc>
          <w:tcPr>
            <w:tcW w:w="1844" w:type="pct"/>
            <w:vAlign w:val="center"/>
          </w:tcPr>
          <w:p w14:paraId="184798A0" w14:textId="77777777" w:rsidR="00442034" w:rsidRPr="00207406" w:rsidRDefault="00442034" w:rsidP="00120954">
            <w:pPr>
              <w:rPr>
                <w:rFonts w:ascii="Sylfaen" w:hAnsi="Sylfaen"/>
                <w:color w:val="000000"/>
                <w:highlight w:val="yellow"/>
              </w:rPr>
            </w:pPr>
            <w:r>
              <w:rPr>
                <w:rFonts w:ascii="Sylfaen" w:hAnsi="Sylfaen"/>
                <w:color w:val="000000"/>
                <w:lang w:val="hy-AM"/>
              </w:rPr>
              <w:t>-</w:t>
            </w:r>
          </w:p>
        </w:tc>
        <w:tc>
          <w:tcPr>
            <w:tcW w:w="1230" w:type="pct"/>
            <w:shd w:val="clear" w:color="auto" w:fill="auto"/>
            <w:vAlign w:val="center"/>
          </w:tcPr>
          <w:p w14:paraId="0DB6F903" w14:textId="77777777" w:rsidR="00442034" w:rsidRPr="00423AE7" w:rsidRDefault="00442034" w:rsidP="00120954">
            <w:pPr>
              <w:ind w:firstLine="567"/>
              <w:jc w:val="center"/>
              <w:rPr>
                <w:rFonts w:ascii="Sylfaen" w:hAnsi="Sylfaen" w:cs="Arial Armenian"/>
              </w:rPr>
            </w:pPr>
            <w:r>
              <w:rPr>
                <w:rFonts w:ascii="Sylfaen" w:hAnsi="Sylfaen" w:cs="Arial Armenian"/>
              </w:rPr>
              <w:t>5 лет</w:t>
            </w:r>
          </w:p>
        </w:tc>
        <w:tc>
          <w:tcPr>
            <w:tcW w:w="1926" w:type="pct"/>
            <w:shd w:val="clear" w:color="auto" w:fill="auto"/>
          </w:tcPr>
          <w:p w14:paraId="3F7B951F" w14:textId="77777777" w:rsidR="00442034" w:rsidRPr="007B29D3" w:rsidRDefault="00442034" w:rsidP="00120954">
            <w:pPr>
              <w:ind w:firstLine="567"/>
              <w:jc w:val="center"/>
              <w:rPr>
                <w:rFonts w:ascii="Sylfaen" w:hAnsi="Sylfaen" w:cs="Arial Armenian"/>
                <w:highlight w:val="yellow"/>
              </w:rPr>
            </w:pPr>
            <w:r>
              <w:rPr>
                <w:rFonts w:ascii="Sylfaen" w:hAnsi="Sylfaen" w:cs="Sylfaen"/>
                <w:color w:val="000000"/>
              </w:rPr>
              <w:t>р</w:t>
            </w:r>
            <w:r w:rsidRPr="00207406">
              <w:rPr>
                <w:rFonts w:ascii="Sylfaen" w:hAnsi="Sylfaen" w:cs="Sylfaen"/>
                <w:color w:val="000000"/>
              </w:rPr>
              <w:t>уководитель группы</w:t>
            </w:r>
          </w:p>
        </w:tc>
      </w:tr>
      <w:tr w:rsidR="00442034" w:rsidRPr="007B29D3" w14:paraId="27AF7496" w14:textId="77777777" w:rsidTr="00442034">
        <w:tblPrEx>
          <w:tblLook w:val="01E0" w:firstRow="1" w:lastRow="1" w:firstColumn="1" w:lastColumn="1" w:noHBand="0" w:noVBand="0"/>
        </w:tblPrEx>
        <w:tc>
          <w:tcPr>
            <w:tcW w:w="1844" w:type="pct"/>
            <w:vAlign w:val="center"/>
          </w:tcPr>
          <w:p w14:paraId="4A432C20" w14:textId="77777777" w:rsidR="00442034" w:rsidRPr="00825FEE" w:rsidRDefault="00442034" w:rsidP="00120954">
            <w:pPr>
              <w:rPr>
                <w:rFonts w:ascii="Sylfaen" w:hAnsi="Sylfaen"/>
                <w:color w:val="000000"/>
              </w:rPr>
            </w:pPr>
            <w:r>
              <w:rPr>
                <w:rFonts w:ascii="Sylfaen" w:hAnsi="Sylfaen"/>
                <w:color w:val="000000"/>
              </w:rPr>
              <w:t>Архитектор</w:t>
            </w:r>
          </w:p>
        </w:tc>
        <w:tc>
          <w:tcPr>
            <w:tcW w:w="1230" w:type="pct"/>
            <w:shd w:val="clear" w:color="auto" w:fill="auto"/>
            <w:vAlign w:val="center"/>
          </w:tcPr>
          <w:p w14:paraId="0E009C00" w14:textId="77777777" w:rsidR="00442034" w:rsidRDefault="00442034" w:rsidP="00120954">
            <w:pPr>
              <w:ind w:firstLine="567"/>
              <w:jc w:val="center"/>
              <w:rPr>
                <w:rFonts w:ascii="Sylfaen" w:hAnsi="Sylfaen" w:cs="Arial Armenian"/>
              </w:rPr>
            </w:pPr>
            <w:r>
              <w:rPr>
                <w:rFonts w:ascii="Sylfaen" w:hAnsi="Sylfaen" w:cs="Arial Armenian"/>
              </w:rPr>
              <w:t>5 лет</w:t>
            </w:r>
          </w:p>
        </w:tc>
        <w:tc>
          <w:tcPr>
            <w:tcW w:w="1926" w:type="pct"/>
            <w:shd w:val="clear" w:color="auto" w:fill="auto"/>
          </w:tcPr>
          <w:p w14:paraId="486D6459" w14:textId="77777777" w:rsidR="00442034" w:rsidRPr="003A4985" w:rsidRDefault="00442034" w:rsidP="00120954">
            <w:r>
              <w:rPr>
                <w:rFonts w:ascii="Sylfaen" w:hAnsi="Sylfaen"/>
                <w:color w:val="000000"/>
              </w:rPr>
              <w:t>Архитектор</w:t>
            </w:r>
          </w:p>
        </w:tc>
      </w:tr>
      <w:tr w:rsidR="00442034" w:rsidRPr="007B29D3" w14:paraId="7D9DEDDD" w14:textId="77777777" w:rsidTr="00442034">
        <w:tblPrEx>
          <w:tblLook w:val="01E0" w:firstRow="1" w:lastRow="1" w:firstColumn="1" w:lastColumn="1" w:noHBand="0" w:noVBand="0"/>
        </w:tblPrEx>
        <w:tc>
          <w:tcPr>
            <w:tcW w:w="1844" w:type="pct"/>
            <w:vAlign w:val="center"/>
          </w:tcPr>
          <w:p w14:paraId="1118788F" w14:textId="77777777" w:rsidR="00442034" w:rsidRPr="00825FEE" w:rsidRDefault="00442034" w:rsidP="00120954">
            <w:pPr>
              <w:rPr>
                <w:rFonts w:ascii="Sylfaen" w:hAnsi="Sylfaen"/>
                <w:color w:val="000000"/>
              </w:rPr>
            </w:pPr>
            <w:r>
              <w:rPr>
                <w:rFonts w:ascii="Sylfaen" w:hAnsi="Sylfaen"/>
                <w:color w:val="000000"/>
              </w:rPr>
              <w:t>Инженер-конструктор</w:t>
            </w:r>
          </w:p>
        </w:tc>
        <w:tc>
          <w:tcPr>
            <w:tcW w:w="1230" w:type="pct"/>
            <w:shd w:val="clear" w:color="auto" w:fill="auto"/>
            <w:vAlign w:val="center"/>
          </w:tcPr>
          <w:p w14:paraId="72D5C629" w14:textId="77777777" w:rsidR="00442034" w:rsidRDefault="00442034" w:rsidP="00120954">
            <w:pPr>
              <w:ind w:firstLine="567"/>
              <w:jc w:val="center"/>
              <w:rPr>
                <w:rFonts w:ascii="Sylfaen" w:hAnsi="Sylfaen" w:cs="Arial Armenian"/>
              </w:rPr>
            </w:pPr>
            <w:r>
              <w:rPr>
                <w:rFonts w:ascii="Sylfaen" w:hAnsi="Sylfaen" w:cs="Arial Armenian"/>
              </w:rPr>
              <w:t>5 лет</w:t>
            </w:r>
          </w:p>
        </w:tc>
        <w:tc>
          <w:tcPr>
            <w:tcW w:w="1926" w:type="pct"/>
            <w:shd w:val="clear" w:color="auto" w:fill="auto"/>
          </w:tcPr>
          <w:p w14:paraId="0E20064A" w14:textId="77777777" w:rsidR="00442034" w:rsidRPr="003A4985" w:rsidRDefault="00442034" w:rsidP="00120954">
            <w:r>
              <w:rPr>
                <w:rFonts w:ascii="Sylfaen" w:hAnsi="Sylfaen"/>
                <w:color w:val="000000"/>
              </w:rPr>
              <w:t>Инженер-конструктор</w:t>
            </w:r>
          </w:p>
        </w:tc>
      </w:tr>
      <w:tr w:rsidR="00442034" w:rsidRPr="007B29D3" w14:paraId="535021EE" w14:textId="77777777" w:rsidTr="00442034">
        <w:tblPrEx>
          <w:tblLook w:val="01E0" w:firstRow="1" w:lastRow="1" w:firstColumn="1" w:lastColumn="1" w:noHBand="0" w:noVBand="0"/>
        </w:tblPrEx>
        <w:tc>
          <w:tcPr>
            <w:tcW w:w="1844" w:type="pct"/>
            <w:vAlign w:val="center"/>
          </w:tcPr>
          <w:p w14:paraId="2EBB4533" w14:textId="77777777" w:rsidR="00442034" w:rsidRPr="00825FEE" w:rsidRDefault="00442034" w:rsidP="00120954">
            <w:pPr>
              <w:rPr>
                <w:rFonts w:ascii="Sylfaen" w:hAnsi="Sylfaen"/>
                <w:color w:val="000000"/>
                <w:highlight w:val="yellow"/>
              </w:rPr>
            </w:pPr>
            <w:r w:rsidRPr="003A4985">
              <w:rPr>
                <w:rFonts w:ascii="Sylfaen" w:hAnsi="Sylfaen"/>
                <w:color w:val="000000"/>
              </w:rPr>
              <w:t>Специалист по</w:t>
            </w:r>
            <w:r>
              <w:rPr>
                <w:rFonts w:ascii="Sylfaen" w:hAnsi="Sylfaen"/>
                <w:color w:val="000000"/>
              </w:rPr>
              <w:t xml:space="preserve"> электроснабжению</w:t>
            </w:r>
          </w:p>
        </w:tc>
        <w:tc>
          <w:tcPr>
            <w:tcW w:w="1230" w:type="pct"/>
            <w:shd w:val="clear" w:color="auto" w:fill="auto"/>
            <w:vAlign w:val="center"/>
          </w:tcPr>
          <w:p w14:paraId="615A9090" w14:textId="77777777" w:rsidR="00442034" w:rsidRPr="00423AE7" w:rsidRDefault="00442034" w:rsidP="00120954">
            <w:pPr>
              <w:ind w:firstLine="567"/>
              <w:jc w:val="center"/>
              <w:rPr>
                <w:rFonts w:ascii="Sylfaen" w:hAnsi="Sylfaen" w:cs="Arial Armenian"/>
              </w:rPr>
            </w:pPr>
            <w:r>
              <w:rPr>
                <w:rFonts w:ascii="Sylfaen" w:hAnsi="Sylfaen" w:cs="Arial Armenian"/>
              </w:rPr>
              <w:t>3 лет</w:t>
            </w:r>
          </w:p>
        </w:tc>
        <w:tc>
          <w:tcPr>
            <w:tcW w:w="1926" w:type="pct"/>
            <w:shd w:val="clear" w:color="auto" w:fill="auto"/>
          </w:tcPr>
          <w:p w14:paraId="6A68D8C0" w14:textId="77777777" w:rsidR="00442034" w:rsidRDefault="00442034" w:rsidP="00120954">
            <w:pPr>
              <w:jc w:val="center"/>
            </w:pPr>
            <w:r w:rsidRPr="003A4985">
              <w:t xml:space="preserve">специалист </w:t>
            </w:r>
            <w:r w:rsidRPr="003A4985">
              <w:rPr>
                <w:rFonts w:ascii="Sylfaen" w:hAnsi="Sylfaen"/>
                <w:color w:val="000000"/>
              </w:rPr>
              <w:t>по</w:t>
            </w:r>
            <w:r>
              <w:rPr>
                <w:rFonts w:ascii="Sylfaen" w:hAnsi="Sylfaen"/>
                <w:color w:val="000000"/>
              </w:rPr>
              <w:t xml:space="preserve"> электроснабжению</w:t>
            </w:r>
          </w:p>
        </w:tc>
      </w:tr>
      <w:tr w:rsidR="00442034" w:rsidRPr="007B29D3" w14:paraId="57496AE5" w14:textId="77777777" w:rsidTr="00442034">
        <w:tblPrEx>
          <w:tblLook w:val="01E0" w:firstRow="1" w:lastRow="1" w:firstColumn="1" w:lastColumn="1" w:noHBand="0" w:noVBand="0"/>
        </w:tblPrEx>
        <w:tc>
          <w:tcPr>
            <w:tcW w:w="1844" w:type="pct"/>
            <w:vAlign w:val="center"/>
          </w:tcPr>
          <w:p w14:paraId="44327BAE" w14:textId="77777777" w:rsidR="00442034" w:rsidRPr="007B29D3" w:rsidRDefault="00442034" w:rsidP="00120954">
            <w:pPr>
              <w:rPr>
                <w:rFonts w:ascii="Sylfaen" w:hAnsi="Sylfaen"/>
                <w:color w:val="000000"/>
                <w:highlight w:val="yellow"/>
                <w:lang w:val="hy-AM"/>
              </w:rPr>
            </w:pPr>
            <w:r w:rsidRPr="003A4985">
              <w:rPr>
                <w:rFonts w:ascii="Sylfaen" w:hAnsi="Sylfaen"/>
                <w:color w:val="000000"/>
                <w:lang w:val="hy-AM"/>
              </w:rPr>
              <w:t>Специалист по водоснабжению</w:t>
            </w:r>
          </w:p>
        </w:tc>
        <w:tc>
          <w:tcPr>
            <w:tcW w:w="1230" w:type="pct"/>
            <w:shd w:val="clear" w:color="auto" w:fill="auto"/>
            <w:vAlign w:val="center"/>
          </w:tcPr>
          <w:p w14:paraId="5FBFA258" w14:textId="77777777" w:rsidR="00442034" w:rsidRPr="00423AE7" w:rsidRDefault="00442034" w:rsidP="00120954">
            <w:pPr>
              <w:ind w:firstLine="567"/>
              <w:jc w:val="center"/>
              <w:rPr>
                <w:rFonts w:ascii="Sylfaen" w:hAnsi="Sylfaen" w:cs="Arial Armenian"/>
                <w:lang w:val="hy-AM"/>
              </w:rPr>
            </w:pPr>
            <w:r>
              <w:rPr>
                <w:rFonts w:ascii="Sylfaen" w:hAnsi="Sylfaen" w:cs="Arial Armenian"/>
              </w:rPr>
              <w:t xml:space="preserve">3 </w:t>
            </w:r>
            <w:r w:rsidRPr="00423AE7">
              <w:rPr>
                <w:rFonts w:ascii="Sylfaen" w:hAnsi="Sylfaen" w:cs="Arial Armenian"/>
              </w:rPr>
              <w:t>года</w:t>
            </w:r>
          </w:p>
        </w:tc>
        <w:tc>
          <w:tcPr>
            <w:tcW w:w="1926" w:type="pct"/>
            <w:shd w:val="clear" w:color="auto" w:fill="auto"/>
          </w:tcPr>
          <w:p w14:paraId="55C3E588" w14:textId="77777777" w:rsidR="00442034" w:rsidRDefault="00442034" w:rsidP="00120954">
            <w:pPr>
              <w:jc w:val="center"/>
            </w:pPr>
            <w:r w:rsidRPr="003A4985">
              <w:rPr>
                <w:rFonts w:ascii="Sylfaen" w:hAnsi="Sylfaen"/>
                <w:color w:val="000000"/>
              </w:rPr>
              <w:t>Специалист по водоснабжению</w:t>
            </w:r>
          </w:p>
        </w:tc>
      </w:tr>
      <w:tr w:rsidR="00442034" w:rsidRPr="007B29D3" w14:paraId="50729B4E" w14:textId="77777777" w:rsidTr="00442034">
        <w:tblPrEx>
          <w:tblLook w:val="01E0" w:firstRow="1" w:lastRow="1" w:firstColumn="1" w:lastColumn="1" w:noHBand="0" w:noVBand="0"/>
        </w:tblPrEx>
        <w:tc>
          <w:tcPr>
            <w:tcW w:w="5000" w:type="pct"/>
            <w:gridSpan w:val="3"/>
            <w:vAlign w:val="center"/>
          </w:tcPr>
          <w:p w14:paraId="3696C0E3" w14:textId="77777777" w:rsidR="00442034" w:rsidRPr="007B29D3" w:rsidRDefault="00442034" w:rsidP="00120954">
            <w:pPr>
              <w:rPr>
                <w:rFonts w:ascii="Sylfaen" w:hAnsi="Sylfaen" w:cs="Sylfaen"/>
                <w:b/>
                <w:color w:val="000000"/>
                <w:lang w:val="hy-AM"/>
              </w:rPr>
            </w:pPr>
            <w:r w:rsidRPr="007B29D3">
              <w:rPr>
                <w:rFonts w:ascii="Sylfaen" w:hAnsi="Sylfaen" w:cs="Sylfaen"/>
                <w:b/>
                <w:color w:val="000000"/>
                <w:lang w:val="hy-AM"/>
              </w:rPr>
              <w:t>Не основной персонал</w:t>
            </w:r>
          </w:p>
        </w:tc>
      </w:tr>
      <w:tr w:rsidR="00442034" w:rsidRPr="007B29D3" w14:paraId="2337479F" w14:textId="77777777" w:rsidTr="00442034">
        <w:tblPrEx>
          <w:tblLook w:val="01E0" w:firstRow="1" w:lastRow="1" w:firstColumn="1" w:lastColumn="1" w:noHBand="0" w:noVBand="0"/>
        </w:tblPrEx>
        <w:tc>
          <w:tcPr>
            <w:tcW w:w="1844" w:type="pct"/>
            <w:vAlign w:val="center"/>
          </w:tcPr>
          <w:p w14:paraId="57BCED2E" w14:textId="77777777" w:rsidR="00442034" w:rsidRPr="00423AE7" w:rsidRDefault="00442034" w:rsidP="00120954">
            <w:pPr>
              <w:rPr>
                <w:rFonts w:ascii="Sylfaen" w:hAnsi="Sylfaen" w:cs="Sylfaen"/>
                <w:color w:val="000000"/>
              </w:rPr>
            </w:pPr>
            <w:r w:rsidRPr="00423AE7">
              <w:rPr>
                <w:rFonts w:ascii="Sylfaen" w:hAnsi="Sylfaen" w:cs="Sylfaen"/>
                <w:color w:val="000000"/>
              </w:rPr>
              <w:t>Геолог</w:t>
            </w:r>
          </w:p>
        </w:tc>
        <w:tc>
          <w:tcPr>
            <w:tcW w:w="1230" w:type="pct"/>
            <w:shd w:val="clear" w:color="auto" w:fill="auto"/>
            <w:vAlign w:val="center"/>
          </w:tcPr>
          <w:p w14:paraId="05E3E27E" w14:textId="77777777" w:rsidR="00442034" w:rsidRPr="007B29D3" w:rsidRDefault="00442034" w:rsidP="00120954">
            <w:pPr>
              <w:ind w:firstLine="567"/>
              <w:jc w:val="center"/>
              <w:rPr>
                <w:rFonts w:ascii="Sylfaen" w:hAnsi="Sylfaen" w:cs="Arial Armenian"/>
                <w:highlight w:val="yellow"/>
              </w:rPr>
            </w:pPr>
            <w:r w:rsidRPr="00423AE7">
              <w:rPr>
                <w:rFonts w:ascii="Sylfaen" w:hAnsi="Sylfaen" w:cs="Arial Armenian"/>
              </w:rPr>
              <w:t>3 года</w:t>
            </w:r>
          </w:p>
        </w:tc>
        <w:tc>
          <w:tcPr>
            <w:tcW w:w="1926" w:type="pct"/>
            <w:shd w:val="clear" w:color="auto" w:fill="auto"/>
            <w:vAlign w:val="center"/>
          </w:tcPr>
          <w:p w14:paraId="1274BB04" w14:textId="681654CF" w:rsidR="00442034" w:rsidRPr="00423AE7" w:rsidRDefault="00024A97" w:rsidP="00120954">
            <w:pPr>
              <w:jc w:val="center"/>
              <w:rPr>
                <w:rFonts w:ascii="Sylfaen" w:hAnsi="Sylfaen" w:cs="Sylfaen"/>
                <w:color w:val="000000"/>
              </w:rPr>
            </w:pPr>
            <w:r>
              <w:rPr>
                <w:rFonts w:ascii="Sylfaen" w:hAnsi="Sylfaen" w:cs="Sylfaen"/>
                <w:color w:val="000000"/>
              </w:rPr>
              <w:t>Г</w:t>
            </w:r>
            <w:r w:rsidR="00442034" w:rsidRPr="00423AE7">
              <w:rPr>
                <w:rFonts w:ascii="Sylfaen" w:hAnsi="Sylfaen" w:cs="Sylfaen"/>
                <w:color w:val="000000"/>
              </w:rPr>
              <w:t>еолог</w:t>
            </w:r>
          </w:p>
        </w:tc>
      </w:tr>
      <w:tr w:rsidR="00442034" w:rsidRPr="007B29D3" w14:paraId="684C3B90" w14:textId="77777777" w:rsidTr="00442034">
        <w:tblPrEx>
          <w:tblLook w:val="01E0" w:firstRow="1" w:lastRow="1" w:firstColumn="1" w:lastColumn="1" w:noHBand="0" w:noVBand="0"/>
        </w:tblPrEx>
        <w:tc>
          <w:tcPr>
            <w:tcW w:w="1844" w:type="pct"/>
            <w:vAlign w:val="center"/>
          </w:tcPr>
          <w:p w14:paraId="1AC356F6" w14:textId="77777777" w:rsidR="00442034" w:rsidRPr="00423AE7" w:rsidRDefault="00442034" w:rsidP="00120954">
            <w:pPr>
              <w:rPr>
                <w:rFonts w:ascii="Sylfaen" w:hAnsi="Sylfaen" w:cs="Sylfaen"/>
                <w:color w:val="000000"/>
              </w:rPr>
            </w:pPr>
            <w:r w:rsidRPr="00423AE7">
              <w:rPr>
                <w:rFonts w:ascii="Sylfaen" w:hAnsi="Sylfaen" w:cs="Sylfaen"/>
                <w:color w:val="000000"/>
              </w:rPr>
              <w:t>Геодезист</w:t>
            </w:r>
          </w:p>
        </w:tc>
        <w:tc>
          <w:tcPr>
            <w:tcW w:w="1230" w:type="pct"/>
            <w:shd w:val="clear" w:color="auto" w:fill="auto"/>
            <w:vAlign w:val="center"/>
          </w:tcPr>
          <w:p w14:paraId="52EBD7AF" w14:textId="77777777" w:rsidR="00442034" w:rsidRPr="00423AE7" w:rsidRDefault="00442034" w:rsidP="00120954">
            <w:pPr>
              <w:ind w:firstLine="567"/>
              <w:jc w:val="center"/>
              <w:rPr>
                <w:rFonts w:ascii="Sylfaen" w:hAnsi="Sylfaen" w:cs="Arial Armenian"/>
              </w:rPr>
            </w:pPr>
            <w:r w:rsidRPr="00423AE7">
              <w:rPr>
                <w:rFonts w:ascii="Sylfaen" w:hAnsi="Sylfaen" w:cs="Arial Armenian"/>
              </w:rPr>
              <w:t>3 года</w:t>
            </w:r>
          </w:p>
        </w:tc>
        <w:tc>
          <w:tcPr>
            <w:tcW w:w="1926" w:type="pct"/>
            <w:shd w:val="clear" w:color="auto" w:fill="auto"/>
            <w:vAlign w:val="center"/>
          </w:tcPr>
          <w:p w14:paraId="3CBE36E1" w14:textId="626A1CD9" w:rsidR="00442034" w:rsidRPr="00423AE7" w:rsidRDefault="00024A97" w:rsidP="00120954">
            <w:pPr>
              <w:jc w:val="center"/>
              <w:rPr>
                <w:rFonts w:ascii="Sylfaen" w:hAnsi="Sylfaen" w:cs="Sylfaen"/>
                <w:color w:val="000000"/>
              </w:rPr>
            </w:pPr>
            <w:r>
              <w:rPr>
                <w:rFonts w:ascii="Sylfaen" w:hAnsi="Sylfaen" w:cs="Sylfaen"/>
                <w:color w:val="000000"/>
              </w:rPr>
              <w:t>Г</w:t>
            </w:r>
            <w:r w:rsidR="00442034" w:rsidRPr="00423AE7">
              <w:rPr>
                <w:rFonts w:ascii="Sylfaen" w:hAnsi="Sylfaen" w:cs="Sylfaen"/>
                <w:color w:val="000000"/>
              </w:rPr>
              <w:t>еодезист</w:t>
            </w:r>
          </w:p>
        </w:tc>
      </w:tr>
      <w:tr w:rsidR="00442034" w:rsidRPr="007B29D3" w14:paraId="2EB24D91" w14:textId="77777777" w:rsidTr="00442034">
        <w:tblPrEx>
          <w:tblLook w:val="01E0" w:firstRow="1" w:lastRow="1" w:firstColumn="1" w:lastColumn="1" w:noHBand="0" w:noVBand="0"/>
        </w:tblPrEx>
        <w:tc>
          <w:tcPr>
            <w:tcW w:w="1844" w:type="pct"/>
            <w:vAlign w:val="center"/>
          </w:tcPr>
          <w:p w14:paraId="4F95FDBF" w14:textId="77777777" w:rsidR="00442034" w:rsidRPr="00423AE7" w:rsidRDefault="00442034" w:rsidP="00120954">
            <w:pPr>
              <w:rPr>
                <w:rFonts w:ascii="Sylfaen" w:hAnsi="Sylfaen" w:cs="Sylfaen"/>
                <w:color w:val="000000"/>
              </w:rPr>
            </w:pPr>
            <w:r w:rsidRPr="00423AE7">
              <w:rPr>
                <w:rFonts w:ascii="Sylfaen" w:hAnsi="Sylfaen" w:cs="Sylfaen"/>
                <w:color w:val="000000"/>
              </w:rPr>
              <w:t>Сметчик</w:t>
            </w:r>
          </w:p>
        </w:tc>
        <w:tc>
          <w:tcPr>
            <w:tcW w:w="1230" w:type="pct"/>
            <w:shd w:val="clear" w:color="auto" w:fill="auto"/>
            <w:vAlign w:val="center"/>
          </w:tcPr>
          <w:p w14:paraId="48345A95" w14:textId="77777777" w:rsidR="00442034" w:rsidRPr="00423AE7" w:rsidRDefault="00442034" w:rsidP="00120954">
            <w:pPr>
              <w:ind w:firstLine="567"/>
              <w:jc w:val="center"/>
              <w:rPr>
                <w:rFonts w:ascii="Sylfaen" w:hAnsi="Sylfaen" w:cs="Arial Armenian"/>
              </w:rPr>
            </w:pPr>
            <w:r w:rsidRPr="00423AE7">
              <w:rPr>
                <w:rFonts w:ascii="Sylfaen" w:hAnsi="Sylfaen" w:cs="Arial Armenian"/>
              </w:rPr>
              <w:t>3 года</w:t>
            </w:r>
          </w:p>
        </w:tc>
        <w:tc>
          <w:tcPr>
            <w:tcW w:w="1926" w:type="pct"/>
            <w:shd w:val="clear" w:color="auto" w:fill="auto"/>
            <w:vAlign w:val="center"/>
          </w:tcPr>
          <w:p w14:paraId="1B83E9F0" w14:textId="77777777" w:rsidR="00442034" w:rsidRPr="00423AE7" w:rsidRDefault="00442034" w:rsidP="00120954">
            <w:pPr>
              <w:jc w:val="center"/>
              <w:rPr>
                <w:rFonts w:ascii="Sylfaen" w:hAnsi="Sylfaen" w:cs="Sylfaen"/>
                <w:color w:val="000000"/>
              </w:rPr>
            </w:pPr>
            <w:r>
              <w:rPr>
                <w:rFonts w:ascii="Sylfaen" w:hAnsi="Sylfaen" w:cs="Sylfaen"/>
                <w:color w:val="000000"/>
              </w:rPr>
              <w:t>с</w:t>
            </w:r>
            <w:r w:rsidRPr="00423AE7">
              <w:rPr>
                <w:rFonts w:ascii="Sylfaen" w:hAnsi="Sylfaen" w:cs="Sylfaen"/>
                <w:color w:val="000000"/>
              </w:rPr>
              <w:t>метчик</w:t>
            </w:r>
          </w:p>
        </w:tc>
      </w:tr>
    </w:tbl>
    <w:p w14:paraId="0956820E" w14:textId="77777777" w:rsidR="00442034" w:rsidRPr="00442034" w:rsidRDefault="00442034" w:rsidP="00442034">
      <w:pPr>
        <w:widowControl w:val="0"/>
        <w:ind w:firstLine="375"/>
        <w:jc w:val="both"/>
        <w:rPr>
          <w:rFonts w:ascii="Sylfaen" w:hAnsi="Sylfaen"/>
          <w:b/>
        </w:rPr>
      </w:pPr>
      <w:r w:rsidRPr="00442034">
        <w:rPr>
          <w:rFonts w:ascii="Sylfaen" w:hAnsi="Sylfaen"/>
          <w:b/>
          <w:lang w:val="hy-AM"/>
        </w:rPr>
        <w:t>*** При оценке, п</w:t>
      </w:r>
      <w:r w:rsidRPr="00442034">
        <w:rPr>
          <w:rFonts w:ascii="Sylfaen" w:hAnsi="Sylfaen"/>
          <w:b/>
        </w:rPr>
        <w:t>о</w:t>
      </w:r>
      <w:r w:rsidRPr="00442034">
        <w:rPr>
          <w:rFonts w:ascii="Sylfaen" w:hAnsi="Sylfaen"/>
          <w:b/>
          <w:lang w:val="hy-AM"/>
        </w:rPr>
        <w:t xml:space="preserve"> необходимости, заказчиком могут потребоваться также копии документов, обосновывающих квалификацию представленных специалистов</w:t>
      </w:r>
      <w:r w:rsidRPr="00442034">
        <w:rPr>
          <w:rFonts w:ascii="Sylfaen" w:hAnsi="Sylfaen"/>
          <w:b/>
        </w:rPr>
        <w:t>.</w:t>
      </w:r>
    </w:p>
    <w:p w14:paraId="56C80669" w14:textId="77777777" w:rsidR="00442034" w:rsidRPr="00442034" w:rsidRDefault="00442034" w:rsidP="00442034">
      <w:pPr>
        <w:widowControl w:val="0"/>
        <w:ind w:firstLine="375"/>
        <w:jc w:val="both"/>
        <w:rPr>
          <w:rFonts w:ascii="Sylfaen" w:hAnsi="Sylfaen"/>
          <w:b/>
        </w:rPr>
      </w:pPr>
      <w:r w:rsidRPr="00442034">
        <w:rPr>
          <w:rFonts w:ascii="Sylfaen" w:hAnsi="Sylfaen"/>
          <w:b/>
        </w:rPr>
        <w:t>**** Специалисты, удовлетворяющие минимальным требованиям в неосновном аппарате, будут оцениваться в равных проходных единицах, а оценка специалистов, включенных в основной аппарат, будет определяться в порядке сравнения периода опыта работы .</w:t>
      </w:r>
    </w:p>
    <w:p w14:paraId="52AAD43E" w14:textId="77777777" w:rsidR="00442034" w:rsidRPr="0055523E" w:rsidRDefault="00442034" w:rsidP="00442034">
      <w:pPr>
        <w:widowControl w:val="0"/>
        <w:tabs>
          <w:tab w:val="left" w:pos="1134"/>
        </w:tabs>
        <w:spacing w:after="160"/>
        <w:ind w:firstLine="567"/>
        <w:jc w:val="both"/>
        <w:rPr>
          <w:rFonts w:ascii="GHEA Grapalat" w:hAnsi="GHEA Grapalat"/>
        </w:rPr>
      </w:pPr>
    </w:p>
    <w:p w14:paraId="7E9D3027" w14:textId="77777777" w:rsidR="00442034" w:rsidRPr="00470580" w:rsidRDefault="00442034" w:rsidP="00442034">
      <w:pPr>
        <w:widowControl w:val="0"/>
        <w:tabs>
          <w:tab w:val="left" w:pos="1134"/>
        </w:tabs>
        <w:spacing w:after="160"/>
        <w:ind w:firstLine="567"/>
        <w:jc w:val="both"/>
        <w:rPr>
          <w:rFonts w:ascii="GHEA Grapalat" w:hAnsi="GHEA Grapalat"/>
          <w:b/>
        </w:rPr>
      </w:pPr>
      <w:r w:rsidRPr="00470580">
        <w:rPr>
          <w:rFonts w:ascii="GHEA Grapalat" w:hAnsi="GHEA Grapalat"/>
          <w:b/>
        </w:rPr>
        <w:t>б. участник представляет в заявке данные специалистов, выдвинутых для выполнения работ, установленных настоящим приглашением:</w:t>
      </w: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3"/>
        <w:gridCol w:w="1561"/>
        <w:gridCol w:w="2694"/>
        <w:gridCol w:w="2269"/>
      </w:tblGrid>
      <w:tr w:rsidR="00442034" w:rsidRPr="00470580" w14:paraId="0103EBAD" w14:textId="77777777" w:rsidTr="00120954">
        <w:tc>
          <w:tcPr>
            <w:tcW w:w="10031" w:type="dxa"/>
            <w:gridSpan w:val="5"/>
            <w:tcBorders>
              <w:top w:val="single" w:sz="4" w:space="0" w:color="auto"/>
              <w:left w:val="single" w:sz="4" w:space="0" w:color="auto"/>
              <w:bottom w:val="single" w:sz="4" w:space="0" w:color="auto"/>
              <w:right w:val="single" w:sz="4" w:space="0" w:color="auto"/>
            </w:tcBorders>
            <w:hideMark/>
          </w:tcPr>
          <w:p w14:paraId="6F4D3C01" w14:textId="77777777" w:rsidR="00442034" w:rsidRPr="00470580" w:rsidRDefault="00442034" w:rsidP="00120954">
            <w:pPr>
              <w:ind w:firstLine="567"/>
              <w:jc w:val="center"/>
              <w:rPr>
                <w:rFonts w:ascii="GHEA Grapalat" w:hAnsi="GHEA Grapalat" w:cs="Arial"/>
                <w:b/>
                <w:sz w:val="20"/>
              </w:rPr>
            </w:pPr>
            <w:r w:rsidRPr="00470580">
              <w:rPr>
                <w:rFonts w:ascii="GHEA Grapalat" w:hAnsi="GHEA Grapalat"/>
                <w:b/>
              </w:rPr>
              <w:t>Специалисты, включенные в состав основного персонала</w:t>
            </w:r>
          </w:p>
        </w:tc>
      </w:tr>
      <w:tr w:rsidR="00442034" w:rsidRPr="00470580" w14:paraId="04CEBB60" w14:textId="77777777" w:rsidTr="00120954">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0E750253" w14:textId="77777777" w:rsidR="00442034" w:rsidRPr="00470580" w:rsidRDefault="00442034" w:rsidP="00120954">
            <w:pPr>
              <w:pStyle w:val="BodyTextIndent2"/>
              <w:widowControl w:val="0"/>
              <w:spacing w:after="120" w:line="240" w:lineRule="auto"/>
              <w:ind w:firstLine="0"/>
              <w:jc w:val="center"/>
              <w:rPr>
                <w:rFonts w:ascii="GHEA Grapalat" w:hAnsi="GHEA Grapalat"/>
                <w:b/>
                <w:szCs w:val="24"/>
              </w:rPr>
            </w:pPr>
            <w:r w:rsidRPr="00470580">
              <w:rPr>
                <w:rFonts w:ascii="GHEA Grapalat" w:hAnsi="GHEA Grapalat"/>
                <w:b/>
                <w:szCs w:val="24"/>
              </w:rPr>
              <w:t>имя, фамилия</w:t>
            </w:r>
          </w:p>
        </w:tc>
        <w:tc>
          <w:tcPr>
            <w:tcW w:w="1782" w:type="dxa"/>
            <w:vMerge w:val="restart"/>
            <w:tcBorders>
              <w:top w:val="single" w:sz="4" w:space="0" w:color="auto"/>
              <w:left w:val="single" w:sz="4" w:space="0" w:color="auto"/>
              <w:bottom w:val="single" w:sz="4" w:space="0" w:color="auto"/>
              <w:right w:val="single" w:sz="4" w:space="0" w:color="auto"/>
            </w:tcBorders>
            <w:vAlign w:val="center"/>
            <w:hideMark/>
          </w:tcPr>
          <w:p w14:paraId="39E6DFA7" w14:textId="77777777" w:rsidR="00442034" w:rsidRPr="00470580" w:rsidRDefault="00442034" w:rsidP="00120954">
            <w:pPr>
              <w:pStyle w:val="BodyTextIndent2"/>
              <w:widowControl w:val="0"/>
              <w:autoSpaceDE w:val="0"/>
              <w:autoSpaceDN w:val="0"/>
              <w:adjustRightInd w:val="0"/>
              <w:spacing w:after="120" w:line="240" w:lineRule="auto"/>
              <w:ind w:firstLine="0"/>
              <w:jc w:val="center"/>
              <w:rPr>
                <w:rFonts w:ascii="GHEA Grapalat" w:hAnsi="GHEA Grapalat"/>
                <w:b/>
                <w:szCs w:val="24"/>
              </w:rPr>
            </w:pPr>
            <w:r w:rsidRPr="00470580">
              <w:rPr>
                <w:rFonts w:ascii="GHEA Grapalat" w:hAnsi="GHEA Grapalat"/>
                <w:b/>
                <w:szCs w:val="24"/>
              </w:rPr>
              <w:t>квалификация</w:t>
            </w:r>
          </w:p>
        </w:tc>
        <w:tc>
          <w:tcPr>
            <w:tcW w:w="4253" w:type="dxa"/>
            <w:gridSpan w:val="2"/>
            <w:tcBorders>
              <w:top w:val="single" w:sz="4" w:space="0" w:color="auto"/>
              <w:left w:val="single" w:sz="4" w:space="0" w:color="auto"/>
              <w:bottom w:val="single" w:sz="4" w:space="0" w:color="auto"/>
              <w:right w:val="single" w:sz="4" w:space="0" w:color="auto"/>
            </w:tcBorders>
            <w:hideMark/>
          </w:tcPr>
          <w:p w14:paraId="691EE32B" w14:textId="77777777" w:rsidR="00442034" w:rsidRPr="00470580" w:rsidRDefault="00442034" w:rsidP="00120954">
            <w:pPr>
              <w:pStyle w:val="BodyTextIndent2"/>
              <w:widowControl w:val="0"/>
              <w:spacing w:after="120" w:line="240" w:lineRule="auto"/>
              <w:ind w:firstLine="0"/>
              <w:jc w:val="center"/>
              <w:rPr>
                <w:rFonts w:ascii="GHEA Grapalat" w:hAnsi="GHEA Grapalat"/>
                <w:b/>
                <w:szCs w:val="24"/>
              </w:rPr>
            </w:pPr>
            <w:r w:rsidRPr="00470580">
              <w:rPr>
                <w:rFonts w:ascii="GHEA Grapalat" w:hAnsi="GHEA Grapalat"/>
                <w:b/>
                <w:szCs w:val="24"/>
              </w:rPr>
              <w:t xml:space="preserve">трудовой опыт </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60FDD484" w14:textId="77777777" w:rsidR="00442034" w:rsidRPr="00470580" w:rsidRDefault="00442034" w:rsidP="00120954">
            <w:pPr>
              <w:pStyle w:val="BodyTextIndent2"/>
              <w:widowControl w:val="0"/>
              <w:spacing w:after="120" w:line="240" w:lineRule="auto"/>
              <w:ind w:firstLine="0"/>
              <w:jc w:val="center"/>
              <w:rPr>
                <w:rFonts w:ascii="GHEA Grapalat" w:hAnsi="GHEA Grapalat"/>
                <w:b/>
                <w:szCs w:val="24"/>
              </w:rPr>
            </w:pPr>
            <w:r w:rsidRPr="00470580">
              <w:rPr>
                <w:rFonts w:ascii="GHEA Grapalat" w:hAnsi="GHEA Grapalat"/>
                <w:b/>
                <w:szCs w:val="24"/>
              </w:rPr>
              <w:t>наименование работодателя</w:t>
            </w:r>
          </w:p>
        </w:tc>
      </w:tr>
      <w:tr w:rsidR="00442034" w:rsidRPr="00470580" w14:paraId="6885558D" w14:textId="77777777" w:rsidTr="00120954">
        <w:tc>
          <w:tcPr>
            <w:tcW w:w="10031" w:type="dxa"/>
            <w:vMerge/>
            <w:tcBorders>
              <w:top w:val="single" w:sz="4" w:space="0" w:color="auto"/>
              <w:left w:val="single" w:sz="4" w:space="0" w:color="auto"/>
              <w:bottom w:val="single" w:sz="4" w:space="0" w:color="auto"/>
              <w:right w:val="single" w:sz="4" w:space="0" w:color="auto"/>
            </w:tcBorders>
            <w:vAlign w:val="center"/>
            <w:hideMark/>
          </w:tcPr>
          <w:p w14:paraId="09F7092D" w14:textId="77777777" w:rsidR="00442034" w:rsidRPr="00470580" w:rsidRDefault="00442034" w:rsidP="00120954">
            <w:pPr>
              <w:rPr>
                <w:rFonts w:ascii="GHEA Grapalat" w:hAnsi="GHEA Grapalat"/>
                <w:b/>
                <w:sz w:val="20"/>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14:paraId="6527B8C5" w14:textId="77777777" w:rsidR="00442034" w:rsidRPr="00470580" w:rsidRDefault="00442034" w:rsidP="00120954">
            <w:pPr>
              <w:rPr>
                <w:rFonts w:ascii="GHEA Grapalat" w:hAnsi="GHEA Grapalat"/>
                <w:b/>
                <w:sz w:val="20"/>
              </w:rPr>
            </w:pPr>
          </w:p>
        </w:tc>
        <w:tc>
          <w:tcPr>
            <w:tcW w:w="1560" w:type="dxa"/>
            <w:tcBorders>
              <w:top w:val="single" w:sz="4" w:space="0" w:color="auto"/>
              <w:left w:val="single" w:sz="4" w:space="0" w:color="auto"/>
              <w:bottom w:val="single" w:sz="4" w:space="0" w:color="auto"/>
              <w:right w:val="single" w:sz="4" w:space="0" w:color="auto"/>
            </w:tcBorders>
            <w:hideMark/>
          </w:tcPr>
          <w:p w14:paraId="3FE84AF6" w14:textId="77777777" w:rsidR="00442034" w:rsidRPr="00470580" w:rsidRDefault="00442034" w:rsidP="00120954">
            <w:pPr>
              <w:pStyle w:val="BodyTextIndent2"/>
              <w:widowControl w:val="0"/>
              <w:autoSpaceDE w:val="0"/>
              <w:autoSpaceDN w:val="0"/>
              <w:adjustRightInd w:val="0"/>
              <w:spacing w:after="120" w:line="240" w:lineRule="auto"/>
              <w:ind w:firstLine="0"/>
              <w:jc w:val="center"/>
              <w:rPr>
                <w:rFonts w:ascii="GHEA Grapalat" w:hAnsi="GHEA Grapalat"/>
                <w:b/>
                <w:szCs w:val="24"/>
              </w:rPr>
            </w:pPr>
            <w:r w:rsidRPr="00470580">
              <w:rPr>
                <w:rFonts w:ascii="GHEA Grapalat" w:hAnsi="GHEA Grapalat"/>
                <w:b/>
                <w:szCs w:val="24"/>
              </w:rPr>
              <w:t>период</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D90A0B3" w14:textId="77777777" w:rsidR="00442034" w:rsidRPr="00470580" w:rsidRDefault="00442034" w:rsidP="00120954">
            <w:pPr>
              <w:pStyle w:val="BodyTextIndent2"/>
              <w:widowControl w:val="0"/>
              <w:autoSpaceDE w:val="0"/>
              <w:autoSpaceDN w:val="0"/>
              <w:adjustRightInd w:val="0"/>
              <w:spacing w:after="120" w:line="240" w:lineRule="auto"/>
              <w:ind w:firstLine="0"/>
              <w:jc w:val="center"/>
              <w:rPr>
                <w:rFonts w:ascii="GHEA Grapalat" w:hAnsi="GHEA Grapalat"/>
                <w:b/>
                <w:szCs w:val="24"/>
              </w:rPr>
            </w:pPr>
            <w:r w:rsidRPr="00470580">
              <w:rPr>
                <w:rFonts w:ascii="GHEA Grapalat" w:hAnsi="GHEA Grapalat"/>
                <w:b/>
                <w:szCs w:val="24"/>
              </w:rPr>
              <w:t>сфера деятельности и выполненная работа</w:t>
            </w: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071CAFE" w14:textId="77777777" w:rsidR="00442034" w:rsidRPr="00470580" w:rsidRDefault="00442034" w:rsidP="00120954">
            <w:pPr>
              <w:rPr>
                <w:rFonts w:ascii="GHEA Grapalat" w:hAnsi="GHEA Grapalat"/>
                <w:b/>
                <w:sz w:val="20"/>
              </w:rPr>
            </w:pPr>
          </w:p>
        </w:tc>
      </w:tr>
      <w:tr w:rsidR="00442034" w:rsidRPr="00470580" w14:paraId="46836E52"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5E2FF5E9" w14:textId="77777777" w:rsidR="00442034" w:rsidRPr="00470580" w:rsidRDefault="00442034" w:rsidP="00120954">
            <w:pPr>
              <w:jc w:val="center"/>
              <w:rPr>
                <w:rFonts w:ascii="GHEA Grapalat" w:hAnsi="GHEA Grapalat" w:cs="Arial Armenian"/>
                <w:b/>
                <w:sz w:val="20"/>
              </w:rPr>
            </w:pPr>
            <w:r w:rsidRPr="00470580">
              <w:rPr>
                <w:rFonts w:ascii="GHEA Grapalat" w:hAnsi="GHEA Grapalat" w:cs="Arial Armenian"/>
                <w:b/>
                <w:sz w:val="20"/>
              </w:rPr>
              <w:t>1</w:t>
            </w:r>
          </w:p>
        </w:tc>
        <w:tc>
          <w:tcPr>
            <w:tcW w:w="1782" w:type="dxa"/>
            <w:tcBorders>
              <w:top w:val="single" w:sz="4" w:space="0" w:color="auto"/>
              <w:left w:val="single" w:sz="4" w:space="0" w:color="auto"/>
              <w:bottom w:val="single" w:sz="4" w:space="0" w:color="auto"/>
              <w:right w:val="single" w:sz="4" w:space="0" w:color="auto"/>
            </w:tcBorders>
            <w:hideMark/>
          </w:tcPr>
          <w:p w14:paraId="70F9D6DD" w14:textId="77777777" w:rsidR="00442034" w:rsidRPr="00470580" w:rsidRDefault="00442034" w:rsidP="00120954">
            <w:pPr>
              <w:jc w:val="center"/>
              <w:rPr>
                <w:rFonts w:ascii="GHEA Grapalat" w:hAnsi="GHEA Grapalat" w:cs="Arial Armenian"/>
                <w:b/>
                <w:sz w:val="20"/>
              </w:rPr>
            </w:pPr>
            <w:r w:rsidRPr="00470580">
              <w:rPr>
                <w:rFonts w:ascii="GHEA Grapalat" w:hAnsi="GHEA Grapalat" w:cs="Arial Armenian"/>
                <w:b/>
                <w:sz w:val="20"/>
              </w:rPr>
              <w:t>2</w:t>
            </w:r>
          </w:p>
        </w:tc>
        <w:tc>
          <w:tcPr>
            <w:tcW w:w="1560" w:type="dxa"/>
            <w:tcBorders>
              <w:top w:val="single" w:sz="4" w:space="0" w:color="auto"/>
              <w:left w:val="single" w:sz="4" w:space="0" w:color="auto"/>
              <w:bottom w:val="single" w:sz="4" w:space="0" w:color="auto"/>
              <w:right w:val="single" w:sz="4" w:space="0" w:color="auto"/>
            </w:tcBorders>
            <w:hideMark/>
          </w:tcPr>
          <w:p w14:paraId="3BB4D9B7" w14:textId="77777777" w:rsidR="00442034" w:rsidRPr="00470580" w:rsidRDefault="00442034" w:rsidP="00120954">
            <w:pPr>
              <w:jc w:val="center"/>
              <w:rPr>
                <w:rFonts w:ascii="GHEA Grapalat" w:hAnsi="GHEA Grapalat" w:cs="Arial Armenian"/>
                <w:b/>
                <w:sz w:val="20"/>
              </w:rPr>
            </w:pPr>
            <w:r w:rsidRPr="00470580">
              <w:rPr>
                <w:rFonts w:ascii="GHEA Grapalat" w:hAnsi="GHEA Grapalat" w:cs="Arial Armenian"/>
                <w:b/>
                <w:sz w:val="20"/>
              </w:rPr>
              <w:t>3</w:t>
            </w:r>
          </w:p>
        </w:tc>
        <w:tc>
          <w:tcPr>
            <w:tcW w:w="2693" w:type="dxa"/>
            <w:tcBorders>
              <w:top w:val="single" w:sz="4" w:space="0" w:color="auto"/>
              <w:left w:val="single" w:sz="4" w:space="0" w:color="auto"/>
              <w:bottom w:val="single" w:sz="4" w:space="0" w:color="auto"/>
              <w:right w:val="single" w:sz="4" w:space="0" w:color="auto"/>
            </w:tcBorders>
            <w:hideMark/>
          </w:tcPr>
          <w:p w14:paraId="24111E05" w14:textId="77777777" w:rsidR="00442034" w:rsidRPr="00470580" w:rsidRDefault="00442034" w:rsidP="00120954">
            <w:pPr>
              <w:jc w:val="center"/>
              <w:rPr>
                <w:rFonts w:ascii="GHEA Grapalat" w:hAnsi="GHEA Grapalat" w:cs="Arial Armenian"/>
                <w:b/>
                <w:sz w:val="20"/>
              </w:rPr>
            </w:pPr>
            <w:r w:rsidRPr="00470580">
              <w:rPr>
                <w:rFonts w:ascii="GHEA Grapalat" w:hAnsi="GHEA Grapalat" w:cs="Arial Armenian"/>
                <w:b/>
                <w:sz w:val="20"/>
              </w:rPr>
              <w:t>4</w:t>
            </w:r>
          </w:p>
        </w:tc>
        <w:tc>
          <w:tcPr>
            <w:tcW w:w="2268" w:type="dxa"/>
            <w:tcBorders>
              <w:top w:val="single" w:sz="4" w:space="0" w:color="auto"/>
              <w:left w:val="single" w:sz="4" w:space="0" w:color="auto"/>
              <w:bottom w:val="single" w:sz="4" w:space="0" w:color="auto"/>
              <w:right w:val="single" w:sz="4" w:space="0" w:color="auto"/>
            </w:tcBorders>
            <w:hideMark/>
          </w:tcPr>
          <w:p w14:paraId="3FB965CE" w14:textId="77777777" w:rsidR="00442034" w:rsidRPr="00470580" w:rsidRDefault="00442034" w:rsidP="00120954">
            <w:pPr>
              <w:jc w:val="center"/>
              <w:rPr>
                <w:rFonts w:ascii="GHEA Grapalat" w:hAnsi="GHEA Grapalat" w:cs="Arial Armenian"/>
                <w:b/>
                <w:sz w:val="20"/>
              </w:rPr>
            </w:pPr>
            <w:r w:rsidRPr="00470580">
              <w:rPr>
                <w:rFonts w:ascii="GHEA Grapalat" w:hAnsi="GHEA Grapalat" w:cs="Arial Armenian"/>
                <w:b/>
                <w:sz w:val="20"/>
              </w:rPr>
              <w:t>5</w:t>
            </w:r>
          </w:p>
        </w:tc>
      </w:tr>
      <w:tr w:rsidR="00442034" w:rsidRPr="00470580" w14:paraId="666C73B7"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3B2C1B80"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1.</w:t>
            </w:r>
          </w:p>
        </w:tc>
        <w:tc>
          <w:tcPr>
            <w:tcW w:w="1782" w:type="dxa"/>
            <w:tcBorders>
              <w:top w:val="single" w:sz="4" w:space="0" w:color="auto"/>
              <w:left w:val="single" w:sz="4" w:space="0" w:color="auto"/>
              <w:bottom w:val="single" w:sz="4" w:space="0" w:color="auto"/>
              <w:right w:val="single" w:sz="4" w:space="0" w:color="auto"/>
            </w:tcBorders>
          </w:tcPr>
          <w:p w14:paraId="2627E3EE" w14:textId="77777777" w:rsidR="00442034" w:rsidRPr="00470580" w:rsidRDefault="00442034" w:rsidP="00120954">
            <w:pPr>
              <w:ind w:firstLine="567"/>
              <w:jc w:val="both"/>
              <w:rPr>
                <w:rFonts w:ascii="GHEA Grapalat" w:hAnsi="GHEA Grapalat" w:cs="Arial Armenian"/>
                <w:b/>
                <w:sz w:val="20"/>
              </w:rPr>
            </w:pPr>
          </w:p>
        </w:tc>
        <w:tc>
          <w:tcPr>
            <w:tcW w:w="1560" w:type="dxa"/>
            <w:tcBorders>
              <w:top w:val="single" w:sz="4" w:space="0" w:color="auto"/>
              <w:left w:val="single" w:sz="4" w:space="0" w:color="auto"/>
              <w:bottom w:val="single" w:sz="4" w:space="0" w:color="auto"/>
              <w:right w:val="single" w:sz="4" w:space="0" w:color="auto"/>
            </w:tcBorders>
          </w:tcPr>
          <w:p w14:paraId="635FE08C" w14:textId="77777777" w:rsidR="00442034" w:rsidRPr="00470580" w:rsidRDefault="00442034" w:rsidP="00120954">
            <w:pPr>
              <w:ind w:firstLine="567"/>
              <w:jc w:val="both"/>
              <w:rPr>
                <w:rFonts w:ascii="GHEA Grapalat" w:hAnsi="GHEA Grapalat" w:cs="Arial Armenian"/>
                <w:b/>
                <w:sz w:val="20"/>
              </w:rPr>
            </w:pPr>
          </w:p>
        </w:tc>
        <w:tc>
          <w:tcPr>
            <w:tcW w:w="2693" w:type="dxa"/>
            <w:tcBorders>
              <w:top w:val="single" w:sz="4" w:space="0" w:color="auto"/>
              <w:left w:val="single" w:sz="4" w:space="0" w:color="auto"/>
              <w:bottom w:val="single" w:sz="4" w:space="0" w:color="auto"/>
              <w:right w:val="single" w:sz="4" w:space="0" w:color="auto"/>
            </w:tcBorders>
          </w:tcPr>
          <w:p w14:paraId="703658D0" w14:textId="77777777" w:rsidR="00442034" w:rsidRPr="00470580" w:rsidRDefault="00442034" w:rsidP="00120954">
            <w:pPr>
              <w:ind w:firstLine="567"/>
              <w:jc w:val="both"/>
              <w:rPr>
                <w:rFonts w:ascii="GHEA Grapalat" w:hAnsi="GHEA Grapalat" w:cs="Arial Armenian"/>
                <w:b/>
                <w:sz w:val="20"/>
              </w:rPr>
            </w:pPr>
          </w:p>
        </w:tc>
        <w:tc>
          <w:tcPr>
            <w:tcW w:w="2268" w:type="dxa"/>
            <w:tcBorders>
              <w:top w:val="single" w:sz="4" w:space="0" w:color="auto"/>
              <w:left w:val="single" w:sz="4" w:space="0" w:color="auto"/>
              <w:bottom w:val="single" w:sz="4" w:space="0" w:color="auto"/>
              <w:right w:val="single" w:sz="4" w:space="0" w:color="auto"/>
            </w:tcBorders>
          </w:tcPr>
          <w:p w14:paraId="6FFA0A5D" w14:textId="77777777" w:rsidR="00442034" w:rsidRPr="00470580" w:rsidRDefault="00442034" w:rsidP="00120954">
            <w:pPr>
              <w:ind w:firstLine="567"/>
              <w:jc w:val="both"/>
              <w:rPr>
                <w:rFonts w:ascii="GHEA Grapalat" w:hAnsi="GHEA Grapalat" w:cs="Arial Armenian"/>
                <w:b/>
                <w:sz w:val="20"/>
              </w:rPr>
            </w:pPr>
          </w:p>
        </w:tc>
      </w:tr>
      <w:tr w:rsidR="00442034" w:rsidRPr="00470580" w14:paraId="6322DE88"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69A01CE7"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2.</w:t>
            </w:r>
          </w:p>
        </w:tc>
        <w:tc>
          <w:tcPr>
            <w:tcW w:w="1782" w:type="dxa"/>
            <w:tcBorders>
              <w:top w:val="single" w:sz="4" w:space="0" w:color="auto"/>
              <w:left w:val="single" w:sz="4" w:space="0" w:color="auto"/>
              <w:bottom w:val="single" w:sz="4" w:space="0" w:color="auto"/>
              <w:right w:val="single" w:sz="4" w:space="0" w:color="auto"/>
            </w:tcBorders>
          </w:tcPr>
          <w:p w14:paraId="3E81B990" w14:textId="77777777" w:rsidR="00442034" w:rsidRPr="00470580" w:rsidRDefault="00442034" w:rsidP="00120954">
            <w:pPr>
              <w:ind w:firstLine="567"/>
              <w:jc w:val="both"/>
              <w:rPr>
                <w:rFonts w:ascii="GHEA Grapalat" w:hAnsi="GHEA Grapalat" w:cs="Arial Armenian"/>
                <w:b/>
                <w:sz w:val="20"/>
              </w:rPr>
            </w:pPr>
          </w:p>
        </w:tc>
        <w:tc>
          <w:tcPr>
            <w:tcW w:w="1560" w:type="dxa"/>
            <w:tcBorders>
              <w:top w:val="single" w:sz="4" w:space="0" w:color="auto"/>
              <w:left w:val="single" w:sz="4" w:space="0" w:color="auto"/>
              <w:bottom w:val="single" w:sz="4" w:space="0" w:color="auto"/>
              <w:right w:val="single" w:sz="4" w:space="0" w:color="auto"/>
            </w:tcBorders>
          </w:tcPr>
          <w:p w14:paraId="11B89585" w14:textId="77777777" w:rsidR="00442034" w:rsidRPr="00470580" w:rsidRDefault="00442034" w:rsidP="00120954">
            <w:pPr>
              <w:ind w:firstLine="567"/>
              <w:jc w:val="both"/>
              <w:rPr>
                <w:rFonts w:ascii="GHEA Grapalat" w:hAnsi="GHEA Grapalat" w:cs="Arial Armenian"/>
                <w:b/>
                <w:sz w:val="20"/>
              </w:rPr>
            </w:pPr>
          </w:p>
        </w:tc>
        <w:tc>
          <w:tcPr>
            <w:tcW w:w="2693" w:type="dxa"/>
            <w:tcBorders>
              <w:top w:val="single" w:sz="4" w:space="0" w:color="auto"/>
              <w:left w:val="single" w:sz="4" w:space="0" w:color="auto"/>
              <w:bottom w:val="single" w:sz="4" w:space="0" w:color="auto"/>
              <w:right w:val="single" w:sz="4" w:space="0" w:color="auto"/>
            </w:tcBorders>
          </w:tcPr>
          <w:p w14:paraId="714CB860" w14:textId="77777777" w:rsidR="00442034" w:rsidRPr="00470580" w:rsidRDefault="00442034" w:rsidP="00120954">
            <w:pPr>
              <w:ind w:firstLine="567"/>
              <w:jc w:val="both"/>
              <w:rPr>
                <w:rFonts w:ascii="GHEA Grapalat" w:hAnsi="GHEA Grapalat" w:cs="Arial Armenian"/>
                <w:b/>
                <w:sz w:val="20"/>
              </w:rPr>
            </w:pPr>
          </w:p>
        </w:tc>
        <w:tc>
          <w:tcPr>
            <w:tcW w:w="2268" w:type="dxa"/>
            <w:tcBorders>
              <w:top w:val="single" w:sz="4" w:space="0" w:color="auto"/>
              <w:left w:val="single" w:sz="4" w:space="0" w:color="auto"/>
              <w:bottom w:val="single" w:sz="4" w:space="0" w:color="auto"/>
              <w:right w:val="single" w:sz="4" w:space="0" w:color="auto"/>
            </w:tcBorders>
          </w:tcPr>
          <w:p w14:paraId="274A2965" w14:textId="77777777" w:rsidR="00442034" w:rsidRPr="00470580" w:rsidRDefault="00442034" w:rsidP="00120954">
            <w:pPr>
              <w:ind w:firstLine="567"/>
              <w:jc w:val="both"/>
              <w:rPr>
                <w:rFonts w:ascii="GHEA Grapalat" w:hAnsi="GHEA Grapalat" w:cs="Arial Armenian"/>
                <w:b/>
                <w:sz w:val="20"/>
              </w:rPr>
            </w:pPr>
          </w:p>
        </w:tc>
      </w:tr>
      <w:tr w:rsidR="00442034" w:rsidRPr="00470580" w14:paraId="01E3885A"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4BBFF540"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w:t>
            </w:r>
          </w:p>
        </w:tc>
        <w:tc>
          <w:tcPr>
            <w:tcW w:w="1782" w:type="dxa"/>
            <w:tcBorders>
              <w:top w:val="single" w:sz="4" w:space="0" w:color="auto"/>
              <w:left w:val="single" w:sz="4" w:space="0" w:color="auto"/>
              <w:bottom w:val="single" w:sz="4" w:space="0" w:color="auto"/>
              <w:right w:val="single" w:sz="4" w:space="0" w:color="auto"/>
            </w:tcBorders>
          </w:tcPr>
          <w:p w14:paraId="1E307D08" w14:textId="77777777" w:rsidR="00442034" w:rsidRPr="00470580" w:rsidRDefault="00442034" w:rsidP="00120954">
            <w:pPr>
              <w:ind w:firstLine="567"/>
              <w:jc w:val="both"/>
              <w:rPr>
                <w:rFonts w:ascii="GHEA Grapalat" w:hAnsi="GHEA Grapalat" w:cs="Arial Armenian"/>
                <w:b/>
                <w:sz w:val="20"/>
              </w:rPr>
            </w:pPr>
          </w:p>
        </w:tc>
        <w:tc>
          <w:tcPr>
            <w:tcW w:w="1560" w:type="dxa"/>
            <w:tcBorders>
              <w:top w:val="single" w:sz="4" w:space="0" w:color="auto"/>
              <w:left w:val="single" w:sz="4" w:space="0" w:color="auto"/>
              <w:bottom w:val="single" w:sz="4" w:space="0" w:color="auto"/>
              <w:right w:val="single" w:sz="4" w:space="0" w:color="auto"/>
            </w:tcBorders>
          </w:tcPr>
          <w:p w14:paraId="45395B25" w14:textId="77777777" w:rsidR="00442034" w:rsidRPr="00470580" w:rsidRDefault="00442034" w:rsidP="00120954">
            <w:pPr>
              <w:ind w:firstLine="567"/>
              <w:jc w:val="both"/>
              <w:rPr>
                <w:rFonts w:ascii="GHEA Grapalat" w:hAnsi="GHEA Grapalat" w:cs="Arial Armenian"/>
                <w:b/>
                <w:sz w:val="20"/>
              </w:rPr>
            </w:pPr>
          </w:p>
        </w:tc>
        <w:tc>
          <w:tcPr>
            <w:tcW w:w="2693" w:type="dxa"/>
            <w:tcBorders>
              <w:top w:val="single" w:sz="4" w:space="0" w:color="auto"/>
              <w:left w:val="single" w:sz="4" w:space="0" w:color="auto"/>
              <w:bottom w:val="single" w:sz="4" w:space="0" w:color="auto"/>
              <w:right w:val="single" w:sz="4" w:space="0" w:color="auto"/>
            </w:tcBorders>
          </w:tcPr>
          <w:p w14:paraId="446A7FF8" w14:textId="77777777" w:rsidR="00442034" w:rsidRPr="00470580" w:rsidRDefault="00442034" w:rsidP="00120954">
            <w:pPr>
              <w:ind w:firstLine="567"/>
              <w:jc w:val="both"/>
              <w:rPr>
                <w:rFonts w:ascii="GHEA Grapalat" w:hAnsi="GHEA Grapalat" w:cs="Arial Armenian"/>
                <w:b/>
                <w:sz w:val="20"/>
              </w:rPr>
            </w:pPr>
          </w:p>
        </w:tc>
        <w:tc>
          <w:tcPr>
            <w:tcW w:w="2268" w:type="dxa"/>
            <w:tcBorders>
              <w:top w:val="single" w:sz="4" w:space="0" w:color="auto"/>
              <w:left w:val="single" w:sz="4" w:space="0" w:color="auto"/>
              <w:bottom w:val="single" w:sz="4" w:space="0" w:color="auto"/>
              <w:right w:val="single" w:sz="4" w:space="0" w:color="auto"/>
            </w:tcBorders>
          </w:tcPr>
          <w:p w14:paraId="44BC2BA7" w14:textId="77777777" w:rsidR="00442034" w:rsidRPr="00470580" w:rsidRDefault="00442034" w:rsidP="00120954">
            <w:pPr>
              <w:ind w:firstLine="567"/>
              <w:jc w:val="both"/>
              <w:rPr>
                <w:rFonts w:ascii="GHEA Grapalat" w:hAnsi="GHEA Grapalat" w:cs="Arial Armenian"/>
                <w:b/>
                <w:sz w:val="20"/>
              </w:rPr>
            </w:pPr>
          </w:p>
        </w:tc>
      </w:tr>
      <w:tr w:rsidR="00442034" w:rsidRPr="00470580" w14:paraId="4709730B" w14:textId="77777777" w:rsidTr="00120954">
        <w:tc>
          <w:tcPr>
            <w:tcW w:w="10031" w:type="dxa"/>
            <w:gridSpan w:val="5"/>
            <w:tcBorders>
              <w:top w:val="single" w:sz="4" w:space="0" w:color="auto"/>
              <w:left w:val="single" w:sz="4" w:space="0" w:color="auto"/>
              <w:bottom w:val="single" w:sz="4" w:space="0" w:color="auto"/>
              <w:right w:val="single" w:sz="4" w:space="0" w:color="auto"/>
            </w:tcBorders>
            <w:hideMark/>
          </w:tcPr>
          <w:p w14:paraId="10F2A0A4" w14:textId="77777777" w:rsidR="00442034" w:rsidRPr="00470580" w:rsidRDefault="00442034" w:rsidP="00120954">
            <w:pPr>
              <w:ind w:firstLine="567"/>
              <w:jc w:val="center"/>
              <w:rPr>
                <w:rFonts w:ascii="GHEA Grapalat" w:hAnsi="GHEA Grapalat" w:cs="Arial"/>
                <w:b/>
                <w:sz w:val="20"/>
              </w:rPr>
            </w:pPr>
            <w:r w:rsidRPr="00470580">
              <w:rPr>
                <w:rFonts w:ascii="GHEA Grapalat" w:hAnsi="GHEA Grapalat"/>
                <w:b/>
              </w:rPr>
              <w:t>Специалисты, включенные в состав неосновного персонала</w:t>
            </w:r>
          </w:p>
        </w:tc>
      </w:tr>
      <w:tr w:rsidR="00442034" w:rsidRPr="00470580" w14:paraId="550EBC6D" w14:textId="77777777" w:rsidTr="00120954">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508F5811" w14:textId="77777777" w:rsidR="00442034" w:rsidRPr="00470580" w:rsidRDefault="00442034" w:rsidP="00120954">
            <w:pPr>
              <w:pStyle w:val="BodyTextIndent2"/>
              <w:widowControl w:val="0"/>
              <w:spacing w:after="120" w:line="240" w:lineRule="auto"/>
              <w:ind w:firstLine="0"/>
              <w:jc w:val="center"/>
              <w:rPr>
                <w:rFonts w:ascii="GHEA Grapalat" w:hAnsi="GHEA Grapalat"/>
                <w:b/>
                <w:szCs w:val="24"/>
              </w:rPr>
            </w:pPr>
            <w:r w:rsidRPr="00470580">
              <w:rPr>
                <w:rFonts w:ascii="GHEA Grapalat" w:hAnsi="GHEA Grapalat"/>
                <w:b/>
                <w:szCs w:val="24"/>
              </w:rPr>
              <w:t>имя, фамилия</w:t>
            </w:r>
          </w:p>
        </w:tc>
        <w:tc>
          <w:tcPr>
            <w:tcW w:w="1782" w:type="dxa"/>
            <w:vMerge w:val="restart"/>
            <w:tcBorders>
              <w:top w:val="single" w:sz="4" w:space="0" w:color="auto"/>
              <w:left w:val="single" w:sz="4" w:space="0" w:color="auto"/>
              <w:bottom w:val="single" w:sz="4" w:space="0" w:color="auto"/>
              <w:right w:val="single" w:sz="4" w:space="0" w:color="auto"/>
            </w:tcBorders>
            <w:vAlign w:val="center"/>
            <w:hideMark/>
          </w:tcPr>
          <w:p w14:paraId="263273AC" w14:textId="77777777" w:rsidR="00442034" w:rsidRPr="00470580" w:rsidRDefault="00442034" w:rsidP="00120954">
            <w:pPr>
              <w:pStyle w:val="BodyTextIndent2"/>
              <w:widowControl w:val="0"/>
              <w:autoSpaceDE w:val="0"/>
              <w:autoSpaceDN w:val="0"/>
              <w:adjustRightInd w:val="0"/>
              <w:spacing w:after="120" w:line="240" w:lineRule="auto"/>
              <w:ind w:firstLine="0"/>
              <w:jc w:val="center"/>
              <w:rPr>
                <w:rFonts w:ascii="GHEA Grapalat" w:hAnsi="GHEA Grapalat"/>
                <w:b/>
                <w:szCs w:val="24"/>
              </w:rPr>
            </w:pPr>
            <w:r w:rsidRPr="00470580">
              <w:rPr>
                <w:rFonts w:ascii="GHEA Grapalat" w:hAnsi="GHEA Grapalat"/>
                <w:b/>
                <w:szCs w:val="24"/>
              </w:rPr>
              <w:t>квалификация</w:t>
            </w:r>
          </w:p>
        </w:tc>
        <w:tc>
          <w:tcPr>
            <w:tcW w:w="4253" w:type="dxa"/>
            <w:gridSpan w:val="2"/>
            <w:tcBorders>
              <w:top w:val="single" w:sz="4" w:space="0" w:color="auto"/>
              <w:left w:val="single" w:sz="4" w:space="0" w:color="auto"/>
              <w:bottom w:val="single" w:sz="4" w:space="0" w:color="auto"/>
              <w:right w:val="single" w:sz="4" w:space="0" w:color="auto"/>
            </w:tcBorders>
            <w:hideMark/>
          </w:tcPr>
          <w:p w14:paraId="788C4BBF" w14:textId="77777777" w:rsidR="00442034" w:rsidRPr="00470580" w:rsidRDefault="00442034" w:rsidP="00120954">
            <w:pPr>
              <w:pStyle w:val="BodyTextIndent2"/>
              <w:widowControl w:val="0"/>
              <w:spacing w:after="120" w:line="240" w:lineRule="auto"/>
              <w:ind w:firstLine="0"/>
              <w:jc w:val="center"/>
              <w:rPr>
                <w:rFonts w:ascii="GHEA Grapalat" w:hAnsi="GHEA Grapalat"/>
                <w:b/>
                <w:szCs w:val="24"/>
              </w:rPr>
            </w:pPr>
            <w:r w:rsidRPr="00470580">
              <w:rPr>
                <w:rFonts w:ascii="GHEA Grapalat" w:hAnsi="GHEA Grapalat"/>
                <w:b/>
                <w:szCs w:val="24"/>
              </w:rPr>
              <w:t xml:space="preserve">трудовой опыт </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3942DC6B" w14:textId="77777777" w:rsidR="00442034" w:rsidRPr="00470580" w:rsidRDefault="00442034" w:rsidP="00120954">
            <w:pPr>
              <w:pStyle w:val="BodyTextIndent2"/>
              <w:widowControl w:val="0"/>
              <w:spacing w:after="120" w:line="240" w:lineRule="auto"/>
              <w:ind w:firstLine="0"/>
              <w:jc w:val="center"/>
              <w:rPr>
                <w:rFonts w:ascii="GHEA Grapalat" w:hAnsi="GHEA Grapalat"/>
                <w:b/>
                <w:szCs w:val="24"/>
              </w:rPr>
            </w:pPr>
            <w:r w:rsidRPr="00470580">
              <w:rPr>
                <w:rFonts w:ascii="GHEA Grapalat" w:hAnsi="GHEA Grapalat"/>
                <w:b/>
                <w:szCs w:val="24"/>
              </w:rPr>
              <w:t>наименование работодателя</w:t>
            </w:r>
          </w:p>
        </w:tc>
      </w:tr>
      <w:tr w:rsidR="00442034" w:rsidRPr="00470580" w14:paraId="1EFFF27C" w14:textId="77777777" w:rsidTr="00120954">
        <w:tc>
          <w:tcPr>
            <w:tcW w:w="10031" w:type="dxa"/>
            <w:vMerge/>
            <w:tcBorders>
              <w:top w:val="single" w:sz="4" w:space="0" w:color="auto"/>
              <w:left w:val="single" w:sz="4" w:space="0" w:color="auto"/>
              <w:bottom w:val="single" w:sz="4" w:space="0" w:color="auto"/>
              <w:right w:val="single" w:sz="4" w:space="0" w:color="auto"/>
            </w:tcBorders>
            <w:vAlign w:val="center"/>
            <w:hideMark/>
          </w:tcPr>
          <w:p w14:paraId="315F8D59" w14:textId="77777777" w:rsidR="00442034" w:rsidRPr="00470580" w:rsidRDefault="00442034" w:rsidP="00120954">
            <w:pPr>
              <w:rPr>
                <w:rFonts w:ascii="GHEA Grapalat" w:hAnsi="GHEA Grapalat"/>
                <w:b/>
                <w:sz w:val="20"/>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14:paraId="39BE4A73" w14:textId="77777777" w:rsidR="00442034" w:rsidRPr="00470580" w:rsidRDefault="00442034" w:rsidP="00120954">
            <w:pPr>
              <w:rPr>
                <w:rFonts w:ascii="GHEA Grapalat" w:hAnsi="GHEA Grapalat"/>
                <w:b/>
                <w:sz w:val="20"/>
              </w:rPr>
            </w:pPr>
          </w:p>
        </w:tc>
        <w:tc>
          <w:tcPr>
            <w:tcW w:w="1560" w:type="dxa"/>
            <w:tcBorders>
              <w:top w:val="single" w:sz="4" w:space="0" w:color="auto"/>
              <w:left w:val="single" w:sz="4" w:space="0" w:color="auto"/>
              <w:bottom w:val="single" w:sz="4" w:space="0" w:color="auto"/>
              <w:right w:val="single" w:sz="4" w:space="0" w:color="auto"/>
            </w:tcBorders>
            <w:hideMark/>
          </w:tcPr>
          <w:p w14:paraId="543B03AE" w14:textId="77777777" w:rsidR="00442034" w:rsidRPr="00470580" w:rsidRDefault="00442034" w:rsidP="00120954">
            <w:pPr>
              <w:pStyle w:val="BodyTextIndent2"/>
              <w:widowControl w:val="0"/>
              <w:autoSpaceDE w:val="0"/>
              <w:autoSpaceDN w:val="0"/>
              <w:adjustRightInd w:val="0"/>
              <w:spacing w:after="120" w:line="240" w:lineRule="auto"/>
              <w:ind w:firstLine="0"/>
              <w:jc w:val="center"/>
              <w:rPr>
                <w:rFonts w:ascii="GHEA Grapalat" w:hAnsi="GHEA Grapalat"/>
                <w:b/>
                <w:szCs w:val="24"/>
              </w:rPr>
            </w:pPr>
            <w:r w:rsidRPr="00470580">
              <w:rPr>
                <w:rFonts w:ascii="GHEA Grapalat" w:hAnsi="GHEA Grapalat"/>
                <w:b/>
                <w:szCs w:val="24"/>
              </w:rPr>
              <w:t>период</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709053F" w14:textId="77777777" w:rsidR="00442034" w:rsidRPr="00470580" w:rsidRDefault="00442034" w:rsidP="00120954">
            <w:pPr>
              <w:pStyle w:val="BodyTextIndent2"/>
              <w:widowControl w:val="0"/>
              <w:autoSpaceDE w:val="0"/>
              <w:autoSpaceDN w:val="0"/>
              <w:adjustRightInd w:val="0"/>
              <w:spacing w:after="120" w:line="240" w:lineRule="auto"/>
              <w:ind w:firstLine="0"/>
              <w:jc w:val="center"/>
              <w:rPr>
                <w:rFonts w:ascii="GHEA Grapalat" w:hAnsi="GHEA Grapalat"/>
                <w:b/>
                <w:szCs w:val="24"/>
              </w:rPr>
            </w:pPr>
            <w:r w:rsidRPr="00470580">
              <w:rPr>
                <w:rFonts w:ascii="GHEA Grapalat" w:hAnsi="GHEA Grapalat"/>
                <w:b/>
                <w:szCs w:val="24"/>
              </w:rPr>
              <w:t>сфера деятельности и выполненная работа</w:t>
            </w: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01B3654" w14:textId="77777777" w:rsidR="00442034" w:rsidRPr="00470580" w:rsidRDefault="00442034" w:rsidP="00120954">
            <w:pPr>
              <w:rPr>
                <w:rFonts w:ascii="GHEA Grapalat" w:hAnsi="GHEA Grapalat"/>
                <w:b/>
                <w:sz w:val="20"/>
              </w:rPr>
            </w:pPr>
          </w:p>
        </w:tc>
      </w:tr>
      <w:tr w:rsidR="00442034" w:rsidRPr="00470580" w14:paraId="5D9E25AC"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5C063AD7"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1</w:t>
            </w:r>
          </w:p>
        </w:tc>
        <w:tc>
          <w:tcPr>
            <w:tcW w:w="1782" w:type="dxa"/>
            <w:tcBorders>
              <w:top w:val="single" w:sz="4" w:space="0" w:color="auto"/>
              <w:left w:val="single" w:sz="4" w:space="0" w:color="auto"/>
              <w:bottom w:val="single" w:sz="4" w:space="0" w:color="auto"/>
              <w:right w:val="single" w:sz="4" w:space="0" w:color="auto"/>
            </w:tcBorders>
            <w:hideMark/>
          </w:tcPr>
          <w:p w14:paraId="760C21FE"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2</w:t>
            </w:r>
          </w:p>
        </w:tc>
        <w:tc>
          <w:tcPr>
            <w:tcW w:w="1560" w:type="dxa"/>
            <w:tcBorders>
              <w:top w:val="single" w:sz="4" w:space="0" w:color="auto"/>
              <w:left w:val="single" w:sz="4" w:space="0" w:color="auto"/>
              <w:bottom w:val="single" w:sz="4" w:space="0" w:color="auto"/>
              <w:right w:val="single" w:sz="4" w:space="0" w:color="auto"/>
            </w:tcBorders>
            <w:hideMark/>
          </w:tcPr>
          <w:p w14:paraId="4A810FF3"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3</w:t>
            </w:r>
          </w:p>
        </w:tc>
        <w:tc>
          <w:tcPr>
            <w:tcW w:w="2693" w:type="dxa"/>
            <w:tcBorders>
              <w:top w:val="single" w:sz="4" w:space="0" w:color="auto"/>
              <w:left w:val="single" w:sz="4" w:space="0" w:color="auto"/>
              <w:bottom w:val="single" w:sz="4" w:space="0" w:color="auto"/>
              <w:right w:val="single" w:sz="4" w:space="0" w:color="auto"/>
            </w:tcBorders>
            <w:hideMark/>
          </w:tcPr>
          <w:p w14:paraId="544DAEB9"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4</w:t>
            </w:r>
          </w:p>
        </w:tc>
        <w:tc>
          <w:tcPr>
            <w:tcW w:w="2268" w:type="dxa"/>
            <w:tcBorders>
              <w:top w:val="single" w:sz="4" w:space="0" w:color="auto"/>
              <w:left w:val="single" w:sz="4" w:space="0" w:color="auto"/>
              <w:bottom w:val="single" w:sz="4" w:space="0" w:color="auto"/>
              <w:right w:val="single" w:sz="4" w:space="0" w:color="auto"/>
            </w:tcBorders>
            <w:hideMark/>
          </w:tcPr>
          <w:p w14:paraId="4334DA0E"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5</w:t>
            </w:r>
          </w:p>
        </w:tc>
      </w:tr>
      <w:tr w:rsidR="00442034" w:rsidRPr="00470580" w14:paraId="2835B4F0"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1718287B"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1.</w:t>
            </w:r>
          </w:p>
        </w:tc>
        <w:tc>
          <w:tcPr>
            <w:tcW w:w="1782" w:type="dxa"/>
            <w:tcBorders>
              <w:top w:val="single" w:sz="4" w:space="0" w:color="auto"/>
              <w:left w:val="single" w:sz="4" w:space="0" w:color="auto"/>
              <w:bottom w:val="single" w:sz="4" w:space="0" w:color="auto"/>
              <w:right w:val="single" w:sz="4" w:space="0" w:color="auto"/>
            </w:tcBorders>
          </w:tcPr>
          <w:p w14:paraId="14D5A6DE" w14:textId="77777777" w:rsidR="00442034" w:rsidRPr="00470580" w:rsidRDefault="00442034" w:rsidP="00120954">
            <w:pPr>
              <w:ind w:firstLine="567"/>
              <w:jc w:val="both"/>
              <w:rPr>
                <w:rFonts w:ascii="GHEA Grapalat" w:hAnsi="GHEA Grapalat" w:cs="Arial Armenian"/>
                <w:b/>
                <w:sz w:val="20"/>
              </w:rPr>
            </w:pPr>
          </w:p>
        </w:tc>
        <w:tc>
          <w:tcPr>
            <w:tcW w:w="1560" w:type="dxa"/>
            <w:tcBorders>
              <w:top w:val="single" w:sz="4" w:space="0" w:color="auto"/>
              <w:left w:val="single" w:sz="4" w:space="0" w:color="auto"/>
              <w:bottom w:val="single" w:sz="4" w:space="0" w:color="auto"/>
              <w:right w:val="single" w:sz="4" w:space="0" w:color="auto"/>
            </w:tcBorders>
          </w:tcPr>
          <w:p w14:paraId="636F3E41" w14:textId="77777777" w:rsidR="00442034" w:rsidRPr="00470580" w:rsidRDefault="00442034" w:rsidP="00120954">
            <w:pPr>
              <w:ind w:firstLine="567"/>
              <w:jc w:val="both"/>
              <w:rPr>
                <w:rFonts w:ascii="GHEA Grapalat" w:hAnsi="GHEA Grapalat" w:cs="Arial Armenian"/>
                <w:b/>
                <w:sz w:val="20"/>
              </w:rPr>
            </w:pPr>
          </w:p>
        </w:tc>
        <w:tc>
          <w:tcPr>
            <w:tcW w:w="2693" w:type="dxa"/>
            <w:tcBorders>
              <w:top w:val="single" w:sz="4" w:space="0" w:color="auto"/>
              <w:left w:val="single" w:sz="4" w:space="0" w:color="auto"/>
              <w:bottom w:val="single" w:sz="4" w:space="0" w:color="auto"/>
              <w:right w:val="single" w:sz="4" w:space="0" w:color="auto"/>
            </w:tcBorders>
          </w:tcPr>
          <w:p w14:paraId="3DB438E0" w14:textId="77777777" w:rsidR="00442034" w:rsidRPr="00470580" w:rsidRDefault="00442034" w:rsidP="00120954">
            <w:pPr>
              <w:ind w:firstLine="567"/>
              <w:jc w:val="both"/>
              <w:rPr>
                <w:rFonts w:ascii="GHEA Grapalat" w:hAnsi="GHEA Grapalat" w:cs="Arial Armenian"/>
                <w:b/>
                <w:sz w:val="20"/>
              </w:rPr>
            </w:pPr>
          </w:p>
        </w:tc>
        <w:tc>
          <w:tcPr>
            <w:tcW w:w="2268" w:type="dxa"/>
            <w:tcBorders>
              <w:top w:val="single" w:sz="4" w:space="0" w:color="auto"/>
              <w:left w:val="single" w:sz="4" w:space="0" w:color="auto"/>
              <w:bottom w:val="single" w:sz="4" w:space="0" w:color="auto"/>
              <w:right w:val="single" w:sz="4" w:space="0" w:color="auto"/>
            </w:tcBorders>
          </w:tcPr>
          <w:p w14:paraId="45F6CD7B" w14:textId="77777777" w:rsidR="00442034" w:rsidRPr="00470580" w:rsidRDefault="00442034" w:rsidP="00120954">
            <w:pPr>
              <w:ind w:firstLine="567"/>
              <w:jc w:val="both"/>
              <w:rPr>
                <w:rFonts w:ascii="GHEA Grapalat" w:hAnsi="GHEA Grapalat" w:cs="Arial Armenian"/>
                <w:b/>
                <w:sz w:val="20"/>
              </w:rPr>
            </w:pPr>
          </w:p>
        </w:tc>
      </w:tr>
      <w:tr w:rsidR="00442034" w:rsidRPr="00470580" w14:paraId="534FB462"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2F6B1914"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2.</w:t>
            </w:r>
          </w:p>
        </w:tc>
        <w:tc>
          <w:tcPr>
            <w:tcW w:w="1782" w:type="dxa"/>
            <w:tcBorders>
              <w:top w:val="single" w:sz="4" w:space="0" w:color="auto"/>
              <w:left w:val="single" w:sz="4" w:space="0" w:color="auto"/>
              <w:bottom w:val="single" w:sz="4" w:space="0" w:color="auto"/>
              <w:right w:val="single" w:sz="4" w:space="0" w:color="auto"/>
            </w:tcBorders>
          </w:tcPr>
          <w:p w14:paraId="3AADEF74" w14:textId="77777777" w:rsidR="00442034" w:rsidRPr="00470580" w:rsidRDefault="00442034" w:rsidP="00120954">
            <w:pPr>
              <w:ind w:firstLine="567"/>
              <w:jc w:val="both"/>
              <w:rPr>
                <w:rFonts w:ascii="GHEA Grapalat" w:hAnsi="GHEA Grapalat" w:cs="Arial Armenian"/>
                <w:b/>
                <w:sz w:val="20"/>
              </w:rPr>
            </w:pPr>
          </w:p>
        </w:tc>
        <w:tc>
          <w:tcPr>
            <w:tcW w:w="1560" w:type="dxa"/>
            <w:tcBorders>
              <w:top w:val="single" w:sz="4" w:space="0" w:color="auto"/>
              <w:left w:val="single" w:sz="4" w:space="0" w:color="auto"/>
              <w:bottom w:val="single" w:sz="4" w:space="0" w:color="auto"/>
              <w:right w:val="single" w:sz="4" w:space="0" w:color="auto"/>
            </w:tcBorders>
          </w:tcPr>
          <w:p w14:paraId="3DC81127" w14:textId="77777777" w:rsidR="00442034" w:rsidRPr="00470580" w:rsidRDefault="00442034" w:rsidP="00120954">
            <w:pPr>
              <w:ind w:firstLine="567"/>
              <w:jc w:val="both"/>
              <w:rPr>
                <w:rFonts w:ascii="GHEA Grapalat" w:hAnsi="GHEA Grapalat" w:cs="Arial Armenian"/>
                <w:b/>
                <w:sz w:val="20"/>
              </w:rPr>
            </w:pPr>
          </w:p>
        </w:tc>
        <w:tc>
          <w:tcPr>
            <w:tcW w:w="2693" w:type="dxa"/>
            <w:tcBorders>
              <w:top w:val="single" w:sz="4" w:space="0" w:color="auto"/>
              <w:left w:val="single" w:sz="4" w:space="0" w:color="auto"/>
              <w:bottom w:val="single" w:sz="4" w:space="0" w:color="auto"/>
              <w:right w:val="single" w:sz="4" w:space="0" w:color="auto"/>
            </w:tcBorders>
          </w:tcPr>
          <w:p w14:paraId="3F46E11B" w14:textId="77777777" w:rsidR="00442034" w:rsidRPr="00470580" w:rsidRDefault="00442034" w:rsidP="00120954">
            <w:pPr>
              <w:ind w:firstLine="567"/>
              <w:jc w:val="both"/>
              <w:rPr>
                <w:rFonts w:ascii="GHEA Grapalat" w:hAnsi="GHEA Grapalat" w:cs="Arial Armenian"/>
                <w:b/>
                <w:sz w:val="20"/>
              </w:rPr>
            </w:pPr>
          </w:p>
        </w:tc>
        <w:tc>
          <w:tcPr>
            <w:tcW w:w="2268" w:type="dxa"/>
            <w:tcBorders>
              <w:top w:val="single" w:sz="4" w:space="0" w:color="auto"/>
              <w:left w:val="single" w:sz="4" w:space="0" w:color="auto"/>
              <w:bottom w:val="single" w:sz="4" w:space="0" w:color="auto"/>
              <w:right w:val="single" w:sz="4" w:space="0" w:color="auto"/>
            </w:tcBorders>
          </w:tcPr>
          <w:p w14:paraId="1D369DC8" w14:textId="77777777" w:rsidR="00442034" w:rsidRPr="00470580" w:rsidRDefault="00442034" w:rsidP="00120954">
            <w:pPr>
              <w:ind w:firstLine="567"/>
              <w:jc w:val="both"/>
              <w:rPr>
                <w:rFonts w:ascii="GHEA Grapalat" w:hAnsi="GHEA Grapalat" w:cs="Arial Armenian"/>
                <w:b/>
                <w:sz w:val="20"/>
              </w:rPr>
            </w:pPr>
          </w:p>
        </w:tc>
      </w:tr>
      <w:tr w:rsidR="00442034" w:rsidRPr="00470580" w14:paraId="75A4B6E4" w14:textId="77777777" w:rsidTr="00120954">
        <w:tc>
          <w:tcPr>
            <w:tcW w:w="1728" w:type="dxa"/>
            <w:tcBorders>
              <w:top w:val="single" w:sz="4" w:space="0" w:color="auto"/>
              <w:left w:val="single" w:sz="4" w:space="0" w:color="auto"/>
              <w:bottom w:val="single" w:sz="4" w:space="0" w:color="auto"/>
              <w:right w:val="single" w:sz="4" w:space="0" w:color="auto"/>
            </w:tcBorders>
            <w:hideMark/>
          </w:tcPr>
          <w:p w14:paraId="33C7EC51" w14:textId="77777777" w:rsidR="00442034" w:rsidRPr="00470580" w:rsidRDefault="00442034" w:rsidP="00120954">
            <w:pPr>
              <w:ind w:firstLine="567"/>
              <w:jc w:val="both"/>
              <w:rPr>
                <w:rFonts w:ascii="GHEA Grapalat" w:hAnsi="GHEA Grapalat" w:cs="Arial Armenian"/>
                <w:b/>
                <w:sz w:val="20"/>
              </w:rPr>
            </w:pPr>
            <w:r w:rsidRPr="00470580">
              <w:rPr>
                <w:rFonts w:ascii="GHEA Grapalat" w:hAnsi="GHEA Grapalat" w:cs="Arial Armenian"/>
                <w:b/>
                <w:sz w:val="20"/>
              </w:rPr>
              <w:t>..</w:t>
            </w:r>
          </w:p>
        </w:tc>
        <w:tc>
          <w:tcPr>
            <w:tcW w:w="1782" w:type="dxa"/>
            <w:tcBorders>
              <w:top w:val="single" w:sz="4" w:space="0" w:color="auto"/>
              <w:left w:val="single" w:sz="4" w:space="0" w:color="auto"/>
              <w:bottom w:val="single" w:sz="4" w:space="0" w:color="auto"/>
              <w:right w:val="single" w:sz="4" w:space="0" w:color="auto"/>
            </w:tcBorders>
          </w:tcPr>
          <w:p w14:paraId="17C1BBAA" w14:textId="77777777" w:rsidR="00442034" w:rsidRPr="00470580" w:rsidRDefault="00442034" w:rsidP="00120954">
            <w:pPr>
              <w:ind w:firstLine="567"/>
              <w:jc w:val="both"/>
              <w:rPr>
                <w:rFonts w:ascii="GHEA Grapalat" w:hAnsi="GHEA Grapalat" w:cs="Arial Armenian"/>
                <w:b/>
                <w:sz w:val="20"/>
              </w:rPr>
            </w:pPr>
          </w:p>
        </w:tc>
        <w:tc>
          <w:tcPr>
            <w:tcW w:w="1560" w:type="dxa"/>
            <w:tcBorders>
              <w:top w:val="single" w:sz="4" w:space="0" w:color="auto"/>
              <w:left w:val="single" w:sz="4" w:space="0" w:color="auto"/>
              <w:bottom w:val="single" w:sz="4" w:space="0" w:color="auto"/>
              <w:right w:val="single" w:sz="4" w:space="0" w:color="auto"/>
            </w:tcBorders>
          </w:tcPr>
          <w:p w14:paraId="7E49333C" w14:textId="77777777" w:rsidR="00442034" w:rsidRPr="00470580" w:rsidRDefault="00442034" w:rsidP="00120954">
            <w:pPr>
              <w:ind w:firstLine="567"/>
              <w:jc w:val="both"/>
              <w:rPr>
                <w:rFonts w:ascii="GHEA Grapalat" w:hAnsi="GHEA Grapalat" w:cs="Arial Armenian"/>
                <w:b/>
                <w:sz w:val="20"/>
              </w:rPr>
            </w:pPr>
          </w:p>
        </w:tc>
        <w:tc>
          <w:tcPr>
            <w:tcW w:w="2693" w:type="dxa"/>
            <w:tcBorders>
              <w:top w:val="single" w:sz="4" w:space="0" w:color="auto"/>
              <w:left w:val="single" w:sz="4" w:space="0" w:color="auto"/>
              <w:bottom w:val="single" w:sz="4" w:space="0" w:color="auto"/>
              <w:right w:val="single" w:sz="4" w:space="0" w:color="auto"/>
            </w:tcBorders>
          </w:tcPr>
          <w:p w14:paraId="593F73C4" w14:textId="77777777" w:rsidR="00442034" w:rsidRPr="00470580" w:rsidRDefault="00442034" w:rsidP="00120954">
            <w:pPr>
              <w:ind w:firstLine="567"/>
              <w:jc w:val="both"/>
              <w:rPr>
                <w:rFonts w:ascii="GHEA Grapalat" w:hAnsi="GHEA Grapalat" w:cs="Arial Armenian"/>
                <w:b/>
                <w:sz w:val="20"/>
              </w:rPr>
            </w:pPr>
          </w:p>
        </w:tc>
        <w:tc>
          <w:tcPr>
            <w:tcW w:w="2268" w:type="dxa"/>
            <w:tcBorders>
              <w:top w:val="single" w:sz="4" w:space="0" w:color="auto"/>
              <w:left w:val="single" w:sz="4" w:space="0" w:color="auto"/>
              <w:bottom w:val="single" w:sz="4" w:space="0" w:color="auto"/>
              <w:right w:val="single" w:sz="4" w:space="0" w:color="auto"/>
            </w:tcBorders>
          </w:tcPr>
          <w:p w14:paraId="7249007D" w14:textId="77777777" w:rsidR="00442034" w:rsidRPr="00470580" w:rsidRDefault="00442034" w:rsidP="00120954">
            <w:pPr>
              <w:ind w:firstLine="567"/>
              <w:jc w:val="both"/>
              <w:rPr>
                <w:rFonts w:ascii="GHEA Grapalat" w:hAnsi="GHEA Grapalat" w:cs="Arial Armenian"/>
                <w:b/>
                <w:sz w:val="20"/>
              </w:rPr>
            </w:pPr>
          </w:p>
        </w:tc>
      </w:tr>
    </w:tbl>
    <w:p w14:paraId="4B092FDB" w14:textId="77777777" w:rsidR="00442034" w:rsidRDefault="00442034" w:rsidP="00442034">
      <w:pPr>
        <w:widowControl w:val="0"/>
        <w:tabs>
          <w:tab w:val="left" w:pos="1134"/>
        </w:tabs>
        <w:spacing w:after="160"/>
        <w:ind w:firstLine="567"/>
        <w:jc w:val="both"/>
        <w:rPr>
          <w:rFonts w:ascii="GHEA Grapalat" w:hAnsi="GHEA Grapalat"/>
        </w:rPr>
      </w:pPr>
    </w:p>
    <w:p w14:paraId="3A7DB51B" w14:textId="77777777" w:rsidR="00442034" w:rsidRPr="00442034" w:rsidRDefault="00442034" w:rsidP="00442034">
      <w:pPr>
        <w:widowControl w:val="0"/>
        <w:tabs>
          <w:tab w:val="left" w:pos="1134"/>
        </w:tabs>
        <w:spacing w:after="160"/>
        <w:ind w:firstLine="567"/>
        <w:jc w:val="both"/>
        <w:rPr>
          <w:rFonts w:ascii="GHEA Grapalat" w:hAnsi="GHEA Grapalat"/>
          <w:b/>
        </w:rPr>
      </w:pPr>
      <w:r w:rsidRPr="00442034">
        <w:rPr>
          <w:rFonts w:ascii="GHEA Grapalat" w:hAnsi="GHEA Grapalat"/>
          <w:b/>
        </w:rPr>
        <w:t xml:space="preserve">Для обоснования своего соответствия требованиям, предусмотренным абзацем а) настоящего подпункта, участник представляет в заявке утвержденное им </w:t>
      </w:r>
      <w:r w:rsidRPr="00442034">
        <w:rPr>
          <w:rFonts w:ascii="GHEA Grapalat" w:hAnsi="GHEA Grapalat"/>
          <w:b/>
        </w:rPr>
        <w:lastRenderedPageBreak/>
        <w:t>заявление с условием, что в порядке и сроки, установленные настоящим приглашением, в случае требования представит комиссии документы, обосновывающие квалификацию представленных специалистов (паспорт, диплом, патент, резюме, трудовую книжку, справку из КГД, свидетельство, сертификат и другие документы по требованию).</w:t>
      </w:r>
    </w:p>
    <w:p w14:paraId="0399B0C4" w14:textId="77777777" w:rsidR="00442034" w:rsidRPr="00442034" w:rsidRDefault="00442034" w:rsidP="00442034">
      <w:pPr>
        <w:widowControl w:val="0"/>
        <w:tabs>
          <w:tab w:val="left" w:pos="1134"/>
        </w:tabs>
        <w:spacing w:after="160"/>
        <w:ind w:firstLine="567"/>
        <w:jc w:val="both"/>
        <w:rPr>
          <w:rFonts w:ascii="GHEA Grapalat" w:hAnsi="GHEA Grapalat"/>
          <w:b/>
        </w:rPr>
      </w:pPr>
      <w:r w:rsidRPr="00442034">
        <w:rPr>
          <w:rFonts w:ascii="GHEA Grapalat" w:hAnsi="GHEA Grapalat"/>
          <w:b/>
        </w:rPr>
        <w:t>в. квалификация участника по данному критерию оценивается удовлетворительной, если последний обеспечивает условия и требования, предусмотренные настоящим подпунктом:</w:t>
      </w:r>
    </w:p>
    <w:p w14:paraId="3A1F0E85" w14:textId="77777777" w:rsidR="00442034" w:rsidRPr="00442034" w:rsidRDefault="00442034" w:rsidP="00442034">
      <w:pPr>
        <w:widowControl w:val="0"/>
        <w:tabs>
          <w:tab w:val="left" w:pos="1134"/>
        </w:tabs>
        <w:spacing w:after="160"/>
        <w:ind w:firstLine="567"/>
        <w:jc w:val="both"/>
        <w:rPr>
          <w:rFonts w:ascii="GHEA Grapalat" w:hAnsi="GHEA Grapalat"/>
          <w:b/>
        </w:rPr>
      </w:pPr>
      <w:r w:rsidRPr="00442034">
        <w:rPr>
          <w:rFonts w:ascii="GHEA Grapalat" w:hAnsi="GHEA Grapalat"/>
          <w:b/>
        </w:rPr>
        <w:t>Заявки, не удовлетворяющие минимальным требованиям приглашения, оцениваются как неудовлетворительные и отклоняются.</w:t>
      </w:r>
    </w:p>
    <w:p w14:paraId="547CCA73" w14:textId="77777777" w:rsidR="00442034" w:rsidRPr="009044F1" w:rsidRDefault="00442034" w:rsidP="00B46D58">
      <w:pPr>
        <w:widowControl w:val="0"/>
        <w:tabs>
          <w:tab w:val="left" w:pos="1134"/>
        </w:tabs>
        <w:spacing w:after="160"/>
        <w:ind w:firstLine="567"/>
        <w:jc w:val="both"/>
        <w:rPr>
          <w:rFonts w:ascii="GHEA Grapalat" w:hAnsi="GHEA Grapalat" w:cs="Sylfaen"/>
        </w:rPr>
      </w:pPr>
    </w:p>
    <w:p w14:paraId="526F7837" w14:textId="77777777" w:rsidR="00106256" w:rsidRDefault="00BA3554" w:rsidP="0010625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14:paraId="1963B90A"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1BE6D0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216A834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0E3C43A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8FBD1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2FA217EA"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787C26C0"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DE77D2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w:t>
      </w:r>
      <w:r w:rsidRPr="009044F1">
        <w:rPr>
          <w:rFonts w:ascii="GHEA Grapalat" w:hAnsi="GHEA Grapalat"/>
          <w:color w:val="000000"/>
        </w:rPr>
        <w:lastRenderedPageBreak/>
        <w:t>существенное влияние в вопросе принятия решений органами управления юридического лица;</w:t>
      </w:r>
    </w:p>
    <w:p w14:paraId="44B9F0B4"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C53FC90"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D0CEB9E"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3B7D4ED" w14:textId="77777777"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E7081B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5D2CCF06"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1B0F03F5" w14:textId="77777777"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14:paraId="2A177B43" w14:textId="77777777"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61E08816"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DD1B085"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06DDA2C" w14:textId="77777777"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 xml:space="preserve">так и заявки, </w:t>
      </w:r>
      <w:r w:rsidR="00FE2CCB" w:rsidRPr="009044F1">
        <w:rPr>
          <w:rFonts w:ascii="GHEA Grapalat" w:hAnsi="GHEA Grapalat"/>
          <w:sz w:val="24"/>
          <w:szCs w:val="24"/>
        </w:rPr>
        <w:lastRenderedPageBreak/>
        <w:t>представленные отдельно.</w:t>
      </w:r>
    </w:p>
    <w:p w14:paraId="4157AD90" w14:textId="77777777"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5BAA5696" w14:textId="77777777" w:rsidR="00FE2CCB" w:rsidRDefault="00FE2CCB" w:rsidP="00407DB3">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14:paraId="30C89A33" w14:textId="77777777" w:rsidR="00FE2CCB" w:rsidRPr="00A970FC"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14:paraId="1AD06AF9" w14:textId="77777777" w:rsidR="00FE2CCB"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14:paraId="48A4A122" w14:textId="77777777" w:rsidR="00BD2C67" w:rsidRPr="001115E9" w:rsidRDefault="00BD2C67" w:rsidP="00B46D58">
      <w:pPr>
        <w:widowControl w:val="0"/>
        <w:spacing w:after="160"/>
        <w:jc w:val="center"/>
        <w:rPr>
          <w:rFonts w:ascii="GHEA Grapalat" w:hAnsi="GHEA Grapalat"/>
          <w:b/>
        </w:rPr>
      </w:pPr>
    </w:p>
    <w:p w14:paraId="6EC6648C"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4C0C4ED6"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F394AE0"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14:paraId="23FA32C4"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7A564E"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w:t>
      </w:r>
      <w:r w:rsidRPr="007D4470">
        <w:rPr>
          <w:rFonts w:ascii="GHEA Grapalat" w:hAnsi="GHEA Grapalat"/>
        </w:rPr>
        <w:lastRenderedPageBreak/>
        <w:t>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04DC4A8"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427E1E19"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7B558058"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FootnoteReference"/>
          <w:rFonts w:ascii="GHEA Grapalat" w:hAnsi="GHEA Grapalat"/>
        </w:rPr>
        <w:footnoteReference w:customMarkFollows="1" w:id="3"/>
        <w:t>6</w:t>
      </w:r>
      <w:r w:rsidRPr="009044F1">
        <w:rPr>
          <w:rFonts w:ascii="GHEA Grapalat" w:hAnsi="GHEA Grapalat"/>
        </w:rPr>
        <w:t xml:space="preserve">. </w:t>
      </w:r>
    </w:p>
    <w:p w14:paraId="1A29A157" w14:textId="77777777" w:rsidR="00B051BE" w:rsidRPr="009044F1" w:rsidRDefault="00B051BE" w:rsidP="00B46D58">
      <w:pPr>
        <w:widowControl w:val="0"/>
        <w:spacing w:after="160"/>
        <w:jc w:val="center"/>
        <w:rPr>
          <w:rFonts w:ascii="GHEA Grapalat" w:hAnsi="GHEA Grapalat"/>
          <w:b/>
        </w:rPr>
      </w:pPr>
    </w:p>
    <w:p w14:paraId="4A1F3356"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A0154F1"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0246E35"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60A493C2"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24C575A2" w14:textId="7777777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B5994">
        <w:rPr>
          <w:rFonts w:ascii="GHEA Grapalat" w:hAnsi="GHEA Grapalat"/>
          <w:sz w:val="24"/>
          <w:szCs w:val="24"/>
        </w:rPr>
        <w:t>запрос котировок</w:t>
      </w:r>
      <w:r w:rsidRPr="009044F1">
        <w:rPr>
          <w:rFonts w:ascii="GHEA Grapalat" w:hAnsi="GHEA Grapalat"/>
          <w:sz w:val="24"/>
          <w:szCs w:val="24"/>
        </w:rPr>
        <w:t>.</w:t>
      </w:r>
    </w:p>
    <w:p w14:paraId="463EA0DE" w14:textId="7462B840" w:rsidR="000371A2" w:rsidRDefault="000371A2" w:rsidP="006D3CB9">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w:t>
      </w:r>
      <w:r w:rsidR="00024A97">
        <w:rPr>
          <w:rFonts w:ascii="GHEA Grapalat" w:hAnsi="GHEA Grapalat"/>
          <w:sz w:val="24"/>
          <w:szCs w:val="24"/>
          <w:lang w:val="en-US"/>
        </w:rPr>
        <w:t>29.01.2025</w:t>
      </w:r>
      <w:r>
        <w:rPr>
          <w:rFonts w:ascii="GHEA Grapalat" w:hAnsi="GHEA Grapalat"/>
          <w:sz w:val="24"/>
          <w:szCs w:val="24"/>
        </w:rPr>
        <w:t>" часов "</w:t>
      </w:r>
      <w:r w:rsidR="001C2CFE" w:rsidRPr="001C2CFE">
        <w:rPr>
          <w:rFonts w:ascii="GHEA Grapalat" w:hAnsi="GHEA Grapalat"/>
          <w:sz w:val="24"/>
          <w:szCs w:val="24"/>
        </w:rPr>
        <w:t>1</w:t>
      </w:r>
      <w:r w:rsidR="00024A97">
        <w:rPr>
          <w:rFonts w:ascii="GHEA Grapalat" w:hAnsi="GHEA Grapalat"/>
          <w:sz w:val="24"/>
          <w:szCs w:val="24"/>
          <w:lang w:val="en-US"/>
        </w:rPr>
        <w:t>4</w:t>
      </w:r>
      <w:r w:rsidR="001C2CFE" w:rsidRPr="001C2CFE">
        <w:rPr>
          <w:rFonts w:ascii="GHEA Grapalat" w:hAnsi="GHEA Grapalat"/>
          <w:sz w:val="24"/>
          <w:szCs w:val="24"/>
        </w:rPr>
        <w:t>:00</w:t>
      </w:r>
      <w:r>
        <w:rPr>
          <w:rFonts w:ascii="GHEA Grapalat" w:hAnsi="GHEA Grapalat"/>
          <w:sz w:val="24"/>
          <w:szCs w:val="24"/>
        </w:rPr>
        <w:t>"</w:t>
      </w:r>
      <w:r w:rsidR="001C2CFE" w:rsidRPr="001C2CFE">
        <w:rPr>
          <w:rFonts w:ascii="GHEA Grapalat" w:hAnsi="GHEA Grapalat"/>
          <w:sz w:val="24"/>
          <w:szCs w:val="24"/>
        </w:rPr>
        <w:t xml:space="preserve"> </w:t>
      </w:r>
      <w:r>
        <w:rPr>
          <w:rFonts w:ascii="GHEA Grapalat" w:hAnsi="GHEA Grapalat"/>
          <w:sz w:val="24"/>
          <w:szCs w:val="24"/>
        </w:rPr>
        <w:t xml:space="preserve"> дня с даты опубликования в бюллетене объявления и приглашения на настоящую процедуру. </w:t>
      </w:r>
    </w:p>
    <w:p w14:paraId="6BAE3665" w14:textId="77777777" w:rsidR="000371A2" w:rsidRDefault="000371A2"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Pr>
          <w:rFonts w:ascii="GHEA Grapalat" w:hAnsi="GHEA Grapalat"/>
          <w:sz w:val="22"/>
          <w:szCs w:val="22"/>
          <w:vertAlign w:val="subscript"/>
        </w:rPr>
        <w:t>имя, фамилия секретаря комиссии</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w:t>
      </w:r>
      <w:r>
        <w:rPr>
          <w:rFonts w:ascii="GHEA Grapalat" w:hAnsi="GHEA Grapalat"/>
          <w:sz w:val="24"/>
          <w:szCs w:val="24"/>
        </w:rPr>
        <w:lastRenderedPageBreak/>
        <w:t xml:space="preserve">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1569A10D" w14:textId="77777777"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14:paraId="105439FB"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A4105E3"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B8B95AD"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34FA013D"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14:paraId="760E5082"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14:paraId="1E3372C8"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36C71755"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14:paraId="0ED6E5F5"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540A5D1" w14:textId="77777777"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8457F4" w:rsidRPr="008457F4">
        <w:rPr>
          <w:rFonts w:ascii="GHEA Grapalat" w:hAnsi="GHEA Grapalat"/>
        </w:rPr>
        <w:t>;</w:t>
      </w:r>
      <w:r w:rsidR="00091FB0">
        <w:rPr>
          <w:rStyle w:val="FootnoteReference"/>
          <w:rFonts w:ascii="GHEA Grapalat" w:hAnsi="GHEA Grapalat"/>
        </w:rPr>
        <w:footnoteReference w:customMarkFollows="1" w:id="4"/>
        <w:t>7</w:t>
      </w:r>
    </w:p>
    <w:p w14:paraId="7C263D81" w14:textId="77777777"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212845C" w14:textId="77777777"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B6C990E"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038B3E9"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несоблюдения требования настоящего абзаца на заседании по вскрытию заявок </w:t>
      </w:r>
      <w:r>
        <w:rPr>
          <w:rFonts w:ascii="GHEA Grapalat" w:hAnsi="GHEA Grapalat" w:cs="Sylfaen"/>
        </w:rPr>
        <w:lastRenderedPageBreak/>
        <w:t>отклоняются как в порядке совместной деятельности, так и отдельно представленные заявки;</w:t>
      </w:r>
    </w:p>
    <w:p w14:paraId="6A5AB501"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4DECC84"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6258C608"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02B21832"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556F03D"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734AFEDE" w14:textId="77777777"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1F209004" w14:textId="77777777"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14:paraId="3F419A15"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14:paraId="52C0ED0C"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14:paraId="4E52C1E5"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14:paraId="57E5548B"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14:paraId="13E936FC"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14:paraId="74EF16E5"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lastRenderedPageBreak/>
        <w:t>З</w:t>
      </w:r>
      <w:r w:rsidR="00B95FE0" w:rsidRPr="009044F1">
        <w:rPr>
          <w:rFonts w:ascii="GHEA Grapalat" w:hAnsi="GHEA Grapalat"/>
          <w:sz w:val="24"/>
          <w:szCs w:val="24"/>
        </w:rPr>
        <w:t>аявка участника не подлежит отклонению, если:</w:t>
      </w:r>
    </w:p>
    <w:p w14:paraId="134E359F" w14:textId="77777777"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3A6BD3E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5AE09A8" w14:textId="77777777"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10B554B7" w14:textId="77777777"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177FAC6D" w14:textId="77777777"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8069111" w14:textId="77777777"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4EF7E6E2" w14:textId="77777777"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14:paraId="17613E4D"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089FCD6B" w14:textId="77777777"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7598333F"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AF2EC9F" w14:textId="77777777" w:rsidR="00096865" w:rsidRPr="009044F1" w:rsidRDefault="00096865" w:rsidP="00B46D58">
      <w:pPr>
        <w:pStyle w:val="BodyTextIndent2"/>
        <w:widowControl w:val="0"/>
        <w:spacing w:after="160" w:line="240" w:lineRule="auto"/>
        <w:ind w:firstLine="567"/>
        <w:rPr>
          <w:rFonts w:ascii="GHEA Grapalat" w:hAnsi="GHEA Grapalat"/>
          <w:sz w:val="24"/>
          <w:szCs w:val="24"/>
        </w:rPr>
      </w:pPr>
    </w:p>
    <w:p w14:paraId="046C8FF8" w14:textId="77777777" w:rsidR="009D180E" w:rsidRDefault="009D180E" w:rsidP="00B46D58">
      <w:pPr>
        <w:widowControl w:val="0"/>
        <w:spacing w:after="160"/>
        <w:ind w:left="567" w:right="565"/>
        <w:jc w:val="center"/>
        <w:rPr>
          <w:rFonts w:ascii="GHEA Grapalat" w:hAnsi="GHEA Grapalat"/>
          <w:b/>
          <w:lang w:val="hy-AM"/>
        </w:rPr>
      </w:pPr>
    </w:p>
    <w:p w14:paraId="53DBC87A" w14:textId="77777777" w:rsidR="00416546" w:rsidRDefault="00416546" w:rsidP="00B46D58">
      <w:pPr>
        <w:widowControl w:val="0"/>
        <w:spacing w:after="160"/>
        <w:ind w:left="567" w:right="565"/>
        <w:jc w:val="center"/>
        <w:rPr>
          <w:rFonts w:ascii="GHEA Grapalat" w:hAnsi="GHEA Grapalat"/>
          <w:b/>
        </w:rPr>
      </w:pPr>
    </w:p>
    <w:p w14:paraId="31A6D0A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67A06D50"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08E888E"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участник до указанного в пункте 4.2 части 1 настоящего Приглашения окончательного срока подачи заявок может изменить или </w:t>
      </w:r>
      <w:r w:rsidRPr="009044F1">
        <w:rPr>
          <w:rFonts w:ascii="GHEA Grapalat" w:hAnsi="GHEA Grapalat"/>
          <w:i w:val="0"/>
          <w:sz w:val="24"/>
          <w:szCs w:val="24"/>
        </w:rPr>
        <w:lastRenderedPageBreak/>
        <w:t>отозвать свою заявку.</w:t>
      </w:r>
    </w:p>
    <w:p w14:paraId="4719780B" w14:textId="77777777" w:rsidR="00452591" w:rsidRPr="00221C7B" w:rsidRDefault="00452591" w:rsidP="00452591">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371F0A46" w14:textId="77777777" w:rsidR="00452591" w:rsidRPr="00681F45" w:rsidRDefault="00452591" w:rsidP="00452591">
      <w:pPr>
        <w:widowControl w:val="0"/>
        <w:tabs>
          <w:tab w:val="left" w:pos="1134"/>
        </w:tabs>
        <w:spacing w:after="160"/>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14:paraId="3CD9F5D3" w14:textId="77777777" w:rsidR="00452591" w:rsidRPr="009044F1" w:rsidRDefault="00452591" w:rsidP="00452591">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w:t>
      </w:r>
      <w:r>
        <w:rPr>
          <w:rFonts w:ascii="GHEA Grapalat" w:hAnsi="GHEA Grapalat"/>
        </w:rPr>
        <w:t>ы закупки</w:t>
      </w:r>
      <w:r w:rsidRPr="009044F1">
        <w:rPr>
          <w:rFonts w:ascii="GHEA Grapalat" w:hAnsi="GHEA Grapalat"/>
        </w:rPr>
        <w:t xml:space="preserve">. </w:t>
      </w:r>
      <w:r w:rsidRPr="003C6EB1">
        <w:rPr>
          <w:rFonts w:ascii="GHEA Grapalat" w:hAnsi="GHEA Grapalat"/>
        </w:rPr>
        <w:t xml:space="preserve">Если ценовое предложение участника превышает цену </w:t>
      </w:r>
      <w:r>
        <w:rPr>
          <w:rFonts w:ascii="GHEA Grapalat" w:hAnsi="GHEA Grapalat"/>
        </w:rPr>
        <w:t>за</w:t>
      </w:r>
      <w:r w:rsidRPr="003C6EB1">
        <w:rPr>
          <w:rFonts w:ascii="GHEA Grapalat" w:hAnsi="GHEA Grapalat"/>
        </w:rPr>
        <w:t>купки, то размер обеспечения заявки равен пяти процентам ценового предложения</w:t>
      </w:r>
      <w:r>
        <w:rPr>
          <w:rFonts w:ascii="GHEA Grapalat" w:hAnsi="GHEA Grapalat"/>
        </w:rPr>
        <w:t>.</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0B863B1" w14:textId="77777777" w:rsidR="00452591" w:rsidRDefault="00452591" w:rsidP="00452591">
      <w:pPr>
        <w:widowControl w:val="0"/>
        <w:spacing w:after="160"/>
        <w:ind w:firstLine="567"/>
        <w:jc w:val="both"/>
        <w:rPr>
          <w:rFonts w:ascii="GHEA Grapalat" w:hAnsi="GHEA Grapalat"/>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w:t>
      </w:r>
    </w:p>
    <w:p w14:paraId="0CD52E15" w14:textId="77777777" w:rsidR="00452591" w:rsidRDefault="00452591" w:rsidP="00452591">
      <w:pPr>
        <w:widowControl w:val="0"/>
        <w:spacing w:after="160"/>
        <w:ind w:firstLine="567"/>
        <w:jc w:val="both"/>
        <w:rPr>
          <w:rFonts w:ascii="GHEA Grapalat" w:hAnsi="GHEA Grapalat"/>
        </w:rPr>
      </w:pP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w:t>
      </w:r>
      <w:r w:rsidRPr="0047677B">
        <w:rPr>
          <w:rFonts w:ascii="GHEA Grapalat" w:hAnsi="GHEA Grapalat"/>
        </w:rPr>
        <w:t xml:space="preserve">за истечением периода ожидания, если результаты </w:t>
      </w:r>
      <w:r>
        <w:rPr>
          <w:rFonts w:ascii="GHEA Grapalat" w:hAnsi="GHEA Grapalat"/>
        </w:rPr>
        <w:t>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6955989E" w14:textId="77777777" w:rsidR="00452591" w:rsidRPr="009044F1" w:rsidRDefault="00452591" w:rsidP="00452591">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Pr>
          <w:rFonts w:ascii="GHEA Grapalat" w:hAnsi="GHEA Grapalat"/>
          <w:vertAlign w:val="superscript"/>
        </w:rPr>
        <w:t>8</w:t>
      </w:r>
      <w:r w:rsidRPr="002D27F1">
        <w:rPr>
          <w:rFonts w:ascii="GHEA Grapalat" w:hAnsi="GHEA Grapalat"/>
          <w:vertAlign w:val="superscript"/>
        </w:rPr>
        <w:t>.1</w:t>
      </w:r>
    </w:p>
    <w:p w14:paraId="13CCE00F" w14:textId="77777777" w:rsidR="00452591" w:rsidRPr="00AF7C7D" w:rsidRDefault="00452591" w:rsidP="00452591">
      <w:pPr>
        <w:widowControl w:val="0"/>
        <w:tabs>
          <w:tab w:val="left" w:pos="1134"/>
        </w:tabs>
        <w:ind w:firstLine="567"/>
        <w:jc w:val="both"/>
        <w:rPr>
          <w:rFonts w:ascii="GHEA Grapalat" w:hAnsi="GHEA Grapalat"/>
        </w:rPr>
      </w:pPr>
      <w:r w:rsidRPr="0088759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lang w:val="hy-AM"/>
        </w:rPr>
        <w:t>:</w:t>
      </w:r>
    </w:p>
    <w:p w14:paraId="35BC6030" w14:textId="77777777" w:rsidR="00452591" w:rsidRPr="0088759A" w:rsidRDefault="00452591" w:rsidP="00452591">
      <w:pPr>
        <w:widowControl w:val="0"/>
        <w:tabs>
          <w:tab w:val="left" w:pos="1134"/>
        </w:tabs>
        <w:ind w:firstLine="567"/>
        <w:jc w:val="both"/>
        <w:rPr>
          <w:rFonts w:ascii="GHEA Grapalat" w:hAnsi="GHEA Grapalat"/>
        </w:rPr>
      </w:pPr>
      <w:r w:rsidRPr="0088759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88759A">
        <w:rPr>
          <w:rFonts w:ascii="GHEA Grapalat" w:hAnsi="GHEA Grapalat"/>
        </w:rPr>
        <w:t xml:space="preserve"> </w:t>
      </w:r>
      <w:r>
        <w:rPr>
          <w:rFonts w:ascii="GHEA Grapalat" w:hAnsi="GHEA Grapalat"/>
        </w:rPr>
        <w:t>РА,</w:t>
      </w:r>
      <w:r w:rsidRPr="003226FA">
        <w:rPr>
          <w:rFonts w:ascii="GHEA Grapalat" w:hAnsi="GHEA Grapalat"/>
        </w:rPr>
        <w:t xml:space="preserve"> </w:t>
      </w:r>
      <w:r w:rsidRPr="0088759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88759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88759A">
        <w:rPr>
          <w:rFonts w:ascii="GHEA Grapalat" w:hAnsi="GHEA Grapalat"/>
        </w:rPr>
        <w:t>;</w:t>
      </w:r>
    </w:p>
    <w:p w14:paraId="16C2E8E2" w14:textId="77777777" w:rsidR="00452591" w:rsidRPr="0088759A" w:rsidRDefault="00452591" w:rsidP="00452591">
      <w:pPr>
        <w:widowControl w:val="0"/>
        <w:tabs>
          <w:tab w:val="left" w:pos="1134"/>
        </w:tabs>
        <w:ind w:firstLine="567"/>
        <w:jc w:val="both"/>
        <w:rPr>
          <w:rFonts w:ascii="GHEA Grapalat" w:hAnsi="GHEA Grapalat"/>
        </w:rPr>
      </w:pPr>
      <w:r w:rsidRPr="0088759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88759A">
        <w:rPr>
          <w:rFonts w:ascii="GHEA Grapalat" w:hAnsi="GHEA Grapalat"/>
        </w:rPr>
        <w:t xml:space="preserve"> выдавш</w:t>
      </w:r>
      <w:r>
        <w:rPr>
          <w:rFonts w:ascii="GHEA Grapalat" w:hAnsi="GHEA Grapalat"/>
        </w:rPr>
        <w:t xml:space="preserve">ий </w:t>
      </w:r>
      <w:r w:rsidRPr="0088759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4E6CD89A" w14:textId="77777777" w:rsidR="00452591" w:rsidRPr="009044F1" w:rsidRDefault="00452591" w:rsidP="00452591">
      <w:pPr>
        <w:widowControl w:val="0"/>
        <w:spacing w:after="160"/>
        <w:ind w:firstLine="567"/>
        <w:jc w:val="both"/>
        <w:rPr>
          <w:rFonts w:ascii="GHEA Grapalat" w:hAnsi="GHEA Grapalat" w:cs="Sylfaen"/>
        </w:rPr>
      </w:pPr>
    </w:p>
    <w:p w14:paraId="40BE761E" w14:textId="77777777" w:rsidR="00452591" w:rsidRPr="00681F45" w:rsidRDefault="00452591" w:rsidP="00452591">
      <w:pPr>
        <w:widowControl w:val="0"/>
        <w:spacing w:after="160"/>
        <w:ind w:firstLine="567"/>
        <w:jc w:val="both"/>
        <w:rPr>
          <w:rFonts w:ascii="GHEA Grapalat" w:hAnsi="GHEA Grapalat"/>
        </w:rPr>
      </w:pPr>
      <w:r w:rsidRPr="009044F1">
        <w:rPr>
          <w:rFonts w:ascii="GHEA Grapalat" w:hAnsi="GHEA Grapalat"/>
        </w:rPr>
        <w:t xml:space="preserve"> 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w:t>
      </w:r>
    </w:p>
    <w:p w14:paraId="65C6457F" w14:textId="77777777" w:rsidR="00452591" w:rsidRPr="009044F1" w:rsidRDefault="00452591" w:rsidP="00452591">
      <w:pPr>
        <w:widowControl w:val="0"/>
        <w:tabs>
          <w:tab w:val="left" w:pos="1134"/>
        </w:tabs>
        <w:spacing w:after="160"/>
        <w:ind w:firstLine="567"/>
        <w:jc w:val="both"/>
        <w:rPr>
          <w:rFonts w:ascii="GHEA Grapalat" w:hAnsi="GHEA Grapalat"/>
        </w:rPr>
      </w:pPr>
      <w:r w:rsidRPr="0084343E">
        <w:rPr>
          <w:rFonts w:ascii="GHEA Grapalat" w:hAnsi="GHEA Grapalat"/>
        </w:rPr>
        <w:t>а.</w:t>
      </w:r>
      <w:r w:rsidRPr="0084343E">
        <w:rPr>
          <w:rFonts w:ascii="GHEA Grapalat" w:hAnsi="GHEA Grapalat"/>
        </w:rPr>
        <w:tab/>
        <w:t xml:space="preserve">если участник подает заявку на более чем один лот, то может представить </w:t>
      </w:r>
      <w:r w:rsidRPr="0084343E">
        <w:rPr>
          <w:rFonts w:ascii="GHEA Grapalat" w:hAnsi="GHEA Grapalat"/>
        </w:rPr>
        <w:lastRenderedPageBreak/>
        <w:t xml:space="preserve">обеспечение заявки как для каждого лота в отдельности, так и для всех лотов. </w:t>
      </w:r>
      <w:r w:rsidRPr="00E03BED">
        <w:rPr>
          <w:rFonts w:ascii="GHEA Grapalat" w:hAnsi="GHEA Grapalat"/>
        </w:rPr>
        <w:t>В</w:t>
      </w:r>
      <w:r w:rsidRPr="00E03BED">
        <w:rPr>
          <w:rFonts w:ascii="Courier New" w:hAnsi="Courier New" w:cs="Courier New"/>
        </w:rPr>
        <w:t> </w:t>
      </w:r>
      <w:r w:rsidRPr="00E03BED">
        <w:rPr>
          <w:rFonts w:ascii="GHEA Grapalat" w:hAnsi="GHEA Grapalat"/>
        </w:rPr>
        <w:t>случае представления одного обеспечения заявки, его сумма исчисляется в отношении общей суммы цен закупок  по</w:t>
      </w:r>
      <w:r w:rsidRPr="00E03BED">
        <w:rPr>
          <w:rFonts w:ascii="Courier New" w:hAnsi="Courier New" w:cs="Courier New"/>
        </w:rPr>
        <w:t> </w:t>
      </w:r>
      <w:r w:rsidRPr="00E03BED">
        <w:rPr>
          <w:rFonts w:ascii="GHEA Grapalat" w:hAnsi="GHEA Grapalat"/>
        </w:rPr>
        <w:t>представленным лотам,</w:t>
      </w:r>
      <w:r w:rsidRPr="00E03BED">
        <w:rPr>
          <w:rFonts w:ascii="GHEA Grapalat" w:hAnsi="GHEA Grapalat"/>
          <w:color w:val="000000" w:themeColor="text1"/>
        </w:rPr>
        <w:t xml:space="preserve"> </w:t>
      </w:r>
      <w:r w:rsidRPr="00E03BED">
        <w:rPr>
          <w:rFonts w:ascii="GHEA Grapalat" w:hAnsi="GHEA Grapalat"/>
        </w:rPr>
        <w:t xml:space="preserve">а в том случае </w:t>
      </w:r>
      <w:r w:rsidRPr="00E03BED">
        <w:rPr>
          <w:rFonts w:ascii="GHEA Grapalat" w:hAnsi="GHEA Grapalat"/>
          <w:lang w:val="en-US"/>
        </w:rPr>
        <w:t>e</w:t>
      </w:r>
      <w:r w:rsidRPr="00E03BED">
        <w:rPr>
          <w:rFonts w:ascii="GHEA Grapalat" w:hAnsi="GHEA Grapalat"/>
        </w:rPr>
        <w:t>сли ценовые предложения превышают цены закупки - в отношении общей суммы ценовых предложений</w:t>
      </w:r>
      <w:r w:rsidRPr="00E03BED">
        <w:rPr>
          <w:rFonts w:ascii="GHEA Grapalat" w:hAnsi="GHEA Grapalat"/>
          <w:color w:val="000000" w:themeColor="text1"/>
        </w:rPr>
        <w:t xml:space="preserve"> с учетом </w:t>
      </w:r>
      <w:r w:rsidRPr="00E03BED">
        <w:rPr>
          <w:rFonts w:ascii="GHEA Grapalat" w:hAnsi="GHEA Grapalat" w:cs="Sylfaen"/>
        </w:rPr>
        <w:t>требований абзаца «д» подпункта 1 пункта 32 Порядка</w:t>
      </w:r>
      <w:r w:rsidRPr="00E03BED">
        <w:rPr>
          <w:rFonts w:ascii="GHEA Grapalat" w:hAnsi="GHEA Grapalat"/>
        </w:rPr>
        <w:t>.</w:t>
      </w:r>
      <w:r w:rsidRPr="009044F1">
        <w:rPr>
          <w:rFonts w:ascii="GHEA Grapalat" w:hAnsi="GHEA Grapalat"/>
        </w:rPr>
        <w:t xml:space="preserve"> </w:t>
      </w:r>
    </w:p>
    <w:p w14:paraId="026508DC" w14:textId="77777777" w:rsidR="00452591" w:rsidRPr="00C35487" w:rsidRDefault="00452591" w:rsidP="00452591">
      <w:pPr>
        <w:widowControl w:val="0"/>
        <w:tabs>
          <w:tab w:val="left" w:pos="1134"/>
        </w:tabs>
        <w:spacing w:after="160"/>
        <w:ind w:firstLine="567"/>
        <w:jc w:val="both"/>
      </w:pPr>
      <w:r w:rsidRPr="009044F1">
        <w:rPr>
          <w:rFonts w:ascii="GHEA Grapalat" w:hAnsi="GHEA Grapalat"/>
        </w:rPr>
        <w:t>б.</w:t>
      </w:r>
      <w:r w:rsidRPr="005114D0">
        <w:rPr>
          <w:rFonts w:ascii="GHEA Grapalat" w:hAnsi="GHEA Grapalat"/>
        </w:rPr>
        <w:tab/>
      </w:r>
      <w:r>
        <w:rPr>
          <w:rFonts w:ascii="GHEA Grapalat" w:hAnsi="GHEA Grapalat"/>
        </w:rPr>
        <w:t>е</w:t>
      </w:r>
      <w:r w:rsidRPr="00BB7860">
        <w:rPr>
          <w:rFonts w:ascii="GHEA Grapalat" w:hAnsi="GHEA Grapalat"/>
        </w:rPr>
        <w:t xml:space="preserve">сли участник лишается права заключения договора </w:t>
      </w:r>
      <w:r>
        <w:rPr>
          <w:rFonts w:ascii="GHEA Grapalat" w:hAnsi="GHEA Grapalat"/>
        </w:rPr>
        <w:t>по какому</w:t>
      </w:r>
      <w:r w:rsidRPr="00BB7860">
        <w:rPr>
          <w:rFonts w:ascii="GHEA Grapalat" w:hAnsi="GHEA Grapalat"/>
        </w:rPr>
        <w:t xml:space="preserve">-либо </w:t>
      </w:r>
      <w:r>
        <w:rPr>
          <w:rFonts w:ascii="GHEA Grapalat" w:hAnsi="GHEA Grapalat"/>
        </w:rPr>
        <w:t>лоту</w:t>
      </w:r>
      <w:r w:rsidRPr="00BB7860">
        <w:rPr>
          <w:rFonts w:ascii="GHEA Grapalat" w:hAnsi="GHEA Grapalat"/>
        </w:rPr>
        <w:t>, то обеспечение заявки выплачивается только в размере обеспечения, рассчитанного в отношении это</w:t>
      </w:r>
      <w:r>
        <w:rPr>
          <w:rFonts w:ascii="GHEA Grapalat" w:hAnsi="GHEA Grapalat"/>
        </w:rPr>
        <w:t>го лота</w:t>
      </w:r>
      <w:r w:rsidRPr="009044F1">
        <w:rPr>
          <w:rFonts w:ascii="GHEA Grapalat" w:hAnsi="GHEA Grapalat"/>
        </w:rPr>
        <w:t>.</w:t>
      </w:r>
      <w:r>
        <w:rPr>
          <w:rStyle w:val="FootnoteReference"/>
        </w:rPr>
        <w:footnoteReference w:customMarkFollows="1" w:id="5"/>
        <w:t>8</w:t>
      </w:r>
    </w:p>
    <w:p w14:paraId="79118CBA" w14:textId="77777777" w:rsidR="00452591" w:rsidRPr="009044F1" w:rsidRDefault="00452591" w:rsidP="00452591">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14:paraId="3150AD3D" w14:textId="77777777" w:rsidR="00452591" w:rsidRPr="009044F1" w:rsidRDefault="00452591" w:rsidP="00452591">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7F12DCB1" w14:textId="77777777" w:rsidR="00452591" w:rsidRDefault="00452591" w:rsidP="00452591">
      <w:pPr>
        <w:widowControl w:val="0"/>
        <w:tabs>
          <w:tab w:val="left" w:pos="1134"/>
        </w:tabs>
        <w:spacing w:after="160"/>
        <w:ind w:firstLine="567"/>
        <w:jc w:val="both"/>
        <w:rPr>
          <w:rFonts w:ascii="GHEA Grapalat" w:hAnsi="GHEA Grapalat"/>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r>
        <w:rPr>
          <w:rFonts w:ascii="GHEA Grapalat" w:hAnsi="GHEA Grapalat"/>
        </w:rPr>
        <w:t>.</w:t>
      </w:r>
    </w:p>
    <w:p w14:paraId="11A962D9" w14:textId="77777777" w:rsidR="00452591" w:rsidRPr="00681F45" w:rsidRDefault="00452591" w:rsidP="00452591">
      <w:pPr>
        <w:widowControl w:val="0"/>
        <w:tabs>
          <w:tab w:val="left" w:pos="1134"/>
        </w:tabs>
        <w:spacing w:after="160"/>
        <w:ind w:firstLine="567"/>
        <w:jc w:val="both"/>
        <w:rPr>
          <w:rFonts w:ascii="GHEA Grapalat" w:hAnsi="GHEA Grapalat" w:cs="Sylfaen"/>
        </w:rPr>
      </w:pPr>
      <w:r w:rsidRPr="009044F1">
        <w:rPr>
          <w:rFonts w:ascii="GHEA Grapalat" w:hAnsi="GHEA Grapalat"/>
        </w:rPr>
        <w:t>7.</w:t>
      </w: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 должно быть действительн</w:t>
      </w:r>
      <w:r>
        <w:rPr>
          <w:rFonts w:ascii="GHEA Grapalat" w:hAnsi="GHEA Grapalat"/>
        </w:rPr>
        <w:t>ым</w:t>
      </w:r>
      <w:r w:rsidRPr="009044F1">
        <w:rPr>
          <w:rFonts w:ascii="GHEA Grapalat" w:hAnsi="GHEA Grapalat"/>
        </w:rPr>
        <w:t xml:space="preserve"> в течение 90</w:t>
      </w:r>
      <w:r>
        <w:rPr>
          <w:rFonts w:ascii="Courier New" w:hAnsi="Courier New" w:cs="Courier New"/>
        </w:rPr>
        <w:t> </w:t>
      </w:r>
      <w:r w:rsidRPr="009044F1">
        <w:rPr>
          <w:rFonts w:ascii="GHEA Grapalat" w:hAnsi="GHEA Grapalat"/>
        </w:rPr>
        <w:t xml:space="preserve">(девяноста) </w:t>
      </w:r>
      <w:r>
        <w:rPr>
          <w:rFonts w:ascii="GHEA Grapalat" w:hAnsi="GHEA Grapalat"/>
        </w:rPr>
        <w:t xml:space="preserve">рабочих </w:t>
      </w:r>
      <w:r w:rsidRPr="009044F1">
        <w:rPr>
          <w:rFonts w:ascii="GHEA Grapalat" w:hAnsi="GHEA Grapalat"/>
        </w:rPr>
        <w:t>дней со дня</w:t>
      </w:r>
      <w:r>
        <w:rPr>
          <w:rFonts w:ascii="GHEA Grapalat" w:hAnsi="GHEA Grapalat"/>
        </w:rPr>
        <w:t xml:space="preserve"> </w:t>
      </w:r>
      <w:r w:rsidRPr="009F6BFE">
        <w:rPr>
          <w:rFonts w:ascii="GHEA Grapalat" w:hAnsi="GHEA Grapalat"/>
        </w:rPr>
        <w:t>истечения крайнего срока</w:t>
      </w:r>
      <w:r w:rsidRPr="009044F1">
        <w:rPr>
          <w:rFonts w:ascii="GHEA Grapalat" w:hAnsi="GHEA Grapalat"/>
        </w:rPr>
        <w:t xml:space="preserve"> подачи заяв</w:t>
      </w:r>
      <w:r>
        <w:rPr>
          <w:rFonts w:ascii="GHEA Grapalat" w:hAnsi="GHEA Grapalat"/>
        </w:rPr>
        <w:t>о</w:t>
      </w:r>
      <w:r w:rsidRPr="009044F1">
        <w:rPr>
          <w:rFonts w:ascii="GHEA Grapalat" w:hAnsi="GHEA Grapalat"/>
        </w:rPr>
        <w:t>к.</w:t>
      </w:r>
      <w:r w:rsidRPr="004478A1">
        <w:rPr>
          <w:rFonts w:ascii="GHEA Grapalat" w:hAnsi="GHEA Grapalat"/>
          <w:vertAlign w:val="superscript"/>
        </w:rPr>
        <w:t>8.2</w:t>
      </w:r>
      <w:r w:rsidRPr="009044F1">
        <w:rPr>
          <w:rFonts w:ascii="GHEA Grapalat" w:hAnsi="GHEA Grapalat"/>
        </w:rPr>
        <w:t xml:space="preserve"> </w:t>
      </w:r>
    </w:p>
    <w:p w14:paraId="2A41CBB7" w14:textId="77777777" w:rsidR="00452591" w:rsidRDefault="00452591" w:rsidP="00452591">
      <w:pPr>
        <w:widowControl w:val="0"/>
        <w:tabs>
          <w:tab w:val="left" w:pos="1134"/>
        </w:tabs>
        <w:ind w:firstLine="567"/>
        <w:jc w:val="both"/>
        <w:rPr>
          <w:rFonts w:ascii="GHEA Grapalat" w:hAnsi="GHEA Grapalat" w:cs="Sylfaen"/>
        </w:rPr>
      </w:pPr>
    </w:p>
    <w:p w14:paraId="3930FDC1" w14:textId="77777777" w:rsidR="00452591" w:rsidRDefault="00452591" w:rsidP="00452591">
      <w:pPr>
        <w:widowControl w:val="0"/>
        <w:tabs>
          <w:tab w:val="left" w:pos="1134"/>
        </w:tabs>
        <w:ind w:firstLine="567"/>
        <w:jc w:val="both"/>
        <w:rPr>
          <w:rFonts w:ascii="GHEA Grapalat" w:hAnsi="GHEA Grapalat" w:cs="Sylfaen"/>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27839986" w14:textId="77777777" w:rsidR="00452591" w:rsidRPr="00996C18" w:rsidRDefault="00452591" w:rsidP="00452591">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7EA57D4C" w14:textId="77777777" w:rsidR="00FA0E41" w:rsidRPr="009044F1" w:rsidRDefault="00FA0E41" w:rsidP="00B46D58">
      <w:pPr>
        <w:widowControl w:val="0"/>
        <w:spacing w:after="160"/>
        <w:ind w:firstLine="567"/>
        <w:jc w:val="center"/>
        <w:rPr>
          <w:rFonts w:ascii="GHEA Grapalat" w:hAnsi="GHEA Grapalat"/>
          <w:b/>
        </w:rPr>
      </w:pPr>
    </w:p>
    <w:p w14:paraId="2DC4C1B9" w14:textId="77777777" w:rsidR="00A225E0" w:rsidRDefault="00A225E0" w:rsidP="00B46D58">
      <w:pPr>
        <w:rPr>
          <w:rFonts w:ascii="GHEA Grapalat" w:hAnsi="GHEA Grapalat" w:cs="Sylfaen"/>
        </w:rPr>
      </w:pPr>
    </w:p>
    <w:p w14:paraId="7048AC72"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2F0C943D" w14:textId="346442D9"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A9098A" w:rsidRPr="00AD29CE">
        <w:rPr>
          <w:rFonts w:ascii="GHEA Grapalat" w:hAnsi="GHEA Grapalat"/>
          <w:sz w:val="24"/>
          <w:szCs w:val="24"/>
        </w:rPr>
        <w:lastRenderedPageBreak/>
        <w:t>"</w:t>
      </w:r>
      <w:r w:rsidR="005C10CC" w:rsidRPr="005C10CC">
        <w:rPr>
          <w:rFonts w:ascii="GHEA Grapalat" w:hAnsi="GHEA Grapalat"/>
          <w:sz w:val="24"/>
          <w:szCs w:val="24"/>
        </w:rPr>
        <w:t>7</w:t>
      </w:r>
      <w:r w:rsidR="00A9098A" w:rsidRPr="00AD29CE">
        <w:rPr>
          <w:rFonts w:ascii="GHEA Grapalat" w:hAnsi="GHEA Grapalat"/>
          <w:sz w:val="24"/>
          <w:szCs w:val="24"/>
        </w:rPr>
        <w:t>"</w:t>
      </w:r>
      <w:r w:rsidR="005C10CC" w:rsidRPr="005C10CC">
        <w:rPr>
          <w:rFonts w:ascii="GHEA Grapalat" w:hAnsi="GHEA Grapalat"/>
          <w:sz w:val="24"/>
          <w:szCs w:val="24"/>
        </w:rPr>
        <w:t>-</w:t>
      </w:r>
      <w:r w:rsidR="005C10CC">
        <w:rPr>
          <w:rFonts w:ascii="GHEA Grapalat" w:hAnsi="GHEA Grapalat"/>
          <w:sz w:val="24"/>
          <w:szCs w:val="24"/>
          <w:lang w:val="en-GB"/>
        </w:rPr>
        <w:t>o</w:t>
      </w:r>
      <w:r w:rsidR="00A9098A" w:rsidRPr="00AD29CE">
        <w:rPr>
          <w:rFonts w:ascii="GHEA Grapalat" w:hAnsi="GHEA Grapalat"/>
          <w:sz w:val="24"/>
          <w:szCs w:val="24"/>
        </w:rPr>
        <w:t>й день в "</w:t>
      </w:r>
      <w:r w:rsidR="005C10CC" w:rsidRPr="005C10CC">
        <w:rPr>
          <w:rFonts w:ascii="GHEA Grapalat" w:hAnsi="GHEA Grapalat"/>
          <w:sz w:val="24"/>
          <w:szCs w:val="24"/>
        </w:rPr>
        <w:t>1</w:t>
      </w:r>
      <w:r w:rsidR="00B65656" w:rsidRPr="00B65656">
        <w:rPr>
          <w:rFonts w:ascii="GHEA Grapalat" w:hAnsi="GHEA Grapalat"/>
          <w:sz w:val="24"/>
          <w:szCs w:val="24"/>
        </w:rPr>
        <w:t>2</w:t>
      </w:r>
      <w:r w:rsidR="005C10CC" w:rsidRPr="005C10CC">
        <w:rPr>
          <w:rFonts w:ascii="GHEA Grapalat" w:hAnsi="GHEA Grapalat"/>
          <w:sz w:val="24"/>
          <w:szCs w:val="24"/>
        </w:rPr>
        <w:t>:0</w:t>
      </w:r>
      <w:r w:rsidR="005C10CC" w:rsidRPr="00BB68F9">
        <w:rPr>
          <w:rFonts w:ascii="GHEA Grapalat" w:hAnsi="GHEA Grapalat"/>
          <w:sz w:val="24"/>
          <w:szCs w:val="24"/>
        </w:rPr>
        <w:t>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109FC7B2"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5CBCC1D7"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50654E90"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983D502"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18FA0BE"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6E166BE4" w14:textId="77777777"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D3605FB"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C906DA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5BCADF01"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10DA0C92"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18210366" w14:textId="77777777"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r w:rsidRPr="009044F1">
        <w:rPr>
          <w:rFonts w:ascii="GHEA Grapalat" w:hAnsi="GHEA Grapalat"/>
          <w:i w:val="0"/>
          <w:sz w:val="24"/>
          <w:szCs w:val="24"/>
        </w:rPr>
        <w:lastRenderedPageBreak/>
        <w:t xml:space="preserve">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A75726">
        <w:rPr>
          <w:rStyle w:val="FootnoteReference"/>
          <w:rFonts w:ascii="GHEA Grapalat" w:hAnsi="GHEA Grapalat"/>
          <w:i w:val="0"/>
          <w:sz w:val="24"/>
          <w:szCs w:val="24"/>
        </w:rPr>
        <w:footnoteReference w:customMarkFollows="1" w:id="6"/>
        <w:t>9</w:t>
      </w:r>
      <w:r w:rsidR="00A01157">
        <w:rPr>
          <w:rFonts w:ascii="GHEA Grapalat" w:hAnsi="GHEA Grapalat"/>
          <w:i w:val="0"/>
          <w:sz w:val="24"/>
          <w:szCs w:val="24"/>
        </w:rPr>
        <w:t>.</w:t>
      </w:r>
    </w:p>
    <w:p w14:paraId="458C2909"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D0F14F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36A4014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4CD1C773"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26DD6BA2"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1776EC1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484ADCDB" w14:textId="77777777"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B079C7D" w14:textId="77777777"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lastRenderedPageBreak/>
        <w:t>В случае неприменения настоящего пункта процедура на основании пункта 1 части 1 статьи 37 Закона объявляется несостоявшейся</w:t>
      </w:r>
    </w:p>
    <w:p w14:paraId="6E0B6CE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75EDAAD"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1CF7EE33"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6E79DBB6" w14:textId="77777777"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3EED65E" w14:textId="77777777"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0CA2BABB"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E23E98"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578842EE"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w:t>
      </w:r>
      <w:r w:rsidRPr="009044F1">
        <w:rPr>
          <w:rFonts w:ascii="GHEA Grapalat" w:hAnsi="GHEA Grapalat"/>
          <w:sz w:val="24"/>
          <w:szCs w:val="24"/>
        </w:rPr>
        <w:lastRenderedPageBreak/>
        <w:t>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17C8C04"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421429FA" w14:textId="77777777"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1A9B4253" w14:textId="77777777"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14C3036" w14:textId="77777777"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72E25B16" w14:textId="77777777" w:rsidR="006D55DC" w:rsidRPr="0087724F" w:rsidRDefault="00C61E94" w:rsidP="00B46D58">
      <w:pPr>
        <w:widowControl w:val="0"/>
        <w:tabs>
          <w:tab w:val="left" w:pos="1276"/>
        </w:tabs>
        <w:spacing w:after="160"/>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lastRenderedPageBreak/>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14:paraId="70CD422A"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0D704A1C"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27D7C999"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C5DB99E" w14:textId="77777777"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52A69D5E" w14:textId="77777777"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CEFF71D"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FootnoteReference"/>
          <w:rFonts w:ascii="GHEA Grapalat" w:hAnsi="GHEA Grapalat"/>
          <w:sz w:val="24"/>
          <w:szCs w:val="24"/>
        </w:rPr>
        <w:footnoteReference w:customMarkFollows="1" w:id="7"/>
        <w:t>10</w:t>
      </w:r>
      <w:r w:rsidRPr="009044F1">
        <w:rPr>
          <w:rFonts w:ascii="GHEA Grapalat" w:hAnsi="GHEA Grapalat"/>
          <w:sz w:val="24"/>
          <w:szCs w:val="24"/>
        </w:rPr>
        <w:t xml:space="preserve">. </w:t>
      </w:r>
    </w:p>
    <w:p w14:paraId="7CE7F6D0"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69F47D40"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375EB78"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9044F1">
        <w:rPr>
          <w:rFonts w:ascii="GHEA Grapalat" w:hAnsi="GHEA Grapalat"/>
          <w:sz w:val="24"/>
          <w:szCs w:val="24"/>
        </w:rPr>
        <w:lastRenderedPageBreak/>
        <w:t>участником данных они квалифицируются как несоответствующие действительности, то заявка этого участника отклоняется.</w:t>
      </w:r>
    </w:p>
    <w:p w14:paraId="3DD75806"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958BA9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2BFA2518" w14:textId="77777777"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366DCA15" w14:textId="77777777"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2CEE6298" w14:textId="77777777"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50492853" w14:textId="77777777"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219CE074" w14:textId="77777777"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A5B95FD" w14:textId="77777777"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14:paraId="4695C834"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7B2E3CB1"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7DB4F48"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737D5618"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2A5CC7DD" w14:textId="77777777"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w:t>
      </w:r>
      <w:r w:rsidR="00B06EC9">
        <w:rPr>
          <w:rFonts w:ascii="GHEA Grapalat" w:hAnsi="GHEA Grapalat"/>
        </w:rPr>
        <w:lastRenderedPageBreak/>
        <w:t xml:space="preserve">-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446C278D" w14:textId="77777777"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43623E5"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2C0BA93D" w14:textId="77777777"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14:paraId="5668409B" w14:textId="77777777"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14:paraId="78836407" w14:textId="77777777" w:rsidR="0057550D" w:rsidRPr="008D2394" w:rsidRDefault="00A6609C" w:rsidP="0057550D">
      <w:pPr>
        <w:widowControl w:val="0"/>
        <w:tabs>
          <w:tab w:val="left" w:pos="1276"/>
        </w:tabs>
        <w:spacing w:after="160"/>
        <w:ind w:firstLine="567"/>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14:paraId="63A16C0F" w14:textId="77777777" w:rsidR="00384973" w:rsidRDefault="0085658A" w:rsidP="0085658A">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5A180A">
        <w:rPr>
          <w:rFonts w:ascii="GHEA Grapalat" w:hAnsi="GHEA Grapalat"/>
        </w:rPr>
        <w:t>.</w:t>
      </w:r>
      <w:r w:rsidR="00507599" w:rsidRPr="00507599">
        <w:rPr>
          <w:rFonts w:ascii="GHEA Grapalat" w:hAnsi="GHEA Grapalat"/>
          <w:vertAlign w:val="superscript"/>
        </w:rPr>
        <w:t>12.1</w:t>
      </w:r>
    </w:p>
    <w:p w14:paraId="42BB5DAE" w14:textId="77777777"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14:paraId="2905BB12" w14:textId="77777777"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Обеспечение квалификации возвращается предъявившему его лицу в течение </w:t>
      </w:r>
      <w:r w:rsidRPr="002E6E0C">
        <w:rPr>
          <w:rFonts w:ascii="GHEA Grapalat" w:hAnsi="GHEA Grapalat" w:cs="Sylfaen"/>
        </w:rPr>
        <w:lastRenderedPageBreak/>
        <w:t>пяти рабочих дней следующих со дня полного принятия заказчиком результата выполнения договора.</w:t>
      </w:r>
    </w:p>
    <w:p w14:paraId="5BE679BA" w14:textId="77777777"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14:paraId="33D8CCC2" w14:textId="77777777" w:rsidR="00055FCF" w:rsidRDefault="00055FCF">
      <w:pPr>
        <w:rPr>
          <w:rFonts w:ascii="GHEA Grapalat" w:hAnsi="GHEA Grapalat"/>
        </w:rPr>
      </w:pPr>
      <w:r>
        <w:rPr>
          <w:rFonts w:ascii="GHEA Grapalat" w:hAnsi="GHEA Grapalat"/>
        </w:rPr>
        <w:t>--------------------------</w:t>
      </w:r>
    </w:p>
    <w:p w14:paraId="1F33EF71" w14:textId="77777777" w:rsidR="00055FCF" w:rsidRPr="009F031B" w:rsidRDefault="00055FCF" w:rsidP="00055FCF">
      <w:pPr>
        <w:pStyle w:val="FootnoteText"/>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14:paraId="26758809" w14:textId="77777777" w:rsidR="00055FCF" w:rsidRPr="009F031B" w:rsidRDefault="00055FCF" w:rsidP="00055FCF">
      <w:pPr>
        <w:pStyle w:val="FootnoteText"/>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F031B">
        <w:rPr>
          <w:rFonts w:ascii="Cambria Math" w:hAnsi="Cambria Math" w:cs="Cambria Math"/>
          <w:i/>
        </w:rPr>
        <w:t>․</w:t>
      </w:r>
    </w:p>
    <w:p w14:paraId="05F08DC6" w14:textId="77777777"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14:paraId="787BA9DC" w14:textId="77777777"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3B306152" w14:textId="77777777" w:rsidR="00CD2651" w:rsidRPr="00D532B5" w:rsidRDefault="00055FCF">
      <w:pPr>
        <w:rPr>
          <w:rFonts w:ascii="GHEA Grapalat" w:hAnsi="GHEA Grapalat"/>
          <w:i/>
          <w:sz w:val="20"/>
          <w:szCs w:val="20"/>
        </w:rPr>
      </w:pPr>
      <w:r w:rsidRPr="00D532B5">
        <w:rPr>
          <w:rFonts w:ascii="GHEA Grapalat" w:hAnsi="GHEA Grapalat"/>
          <w:i/>
          <w:sz w:val="20"/>
          <w:szCs w:val="20"/>
        </w:rPr>
        <w:t xml:space="preserve">  </w:t>
      </w:r>
    </w:p>
    <w:p w14:paraId="4A125F21" w14:textId="77777777" w:rsidR="00CD2651" w:rsidRPr="00853D2D" w:rsidRDefault="00CD2651" w:rsidP="00CD2651">
      <w:pPr>
        <w:widowControl w:val="0"/>
        <w:tabs>
          <w:tab w:val="left" w:pos="1276"/>
        </w:tabs>
        <w:spacing w:after="160"/>
        <w:ind w:firstLine="567"/>
        <w:jc w:val="both"/>
        <w:rPr>
          <w:rFonts w:ascii="GHEA Grapalat" w:hAnsi="GHEA Grapalat" w:cs="Sylfaen"/>
        </w:rPr>
      </w:pPr>
      <w:r w:rsidRPr="00853D2D">
        <w:rPr>
          <w:rFonts w:ascii="GHEA Grapalat" w:hAnsi="GHEA Grapalat" w:cs="Sylfaen"/>
        </w:rPr>
        <w:t xml:space="preserve">Обеспечение квалификации в виде </w:t>
      </w:r>
      <w:r w:rsidR="00CF4708">
        <w:rPr>
          <w:rFonts w:ascii="GHEA Grapalat" w:hAnsi="GHEA Grapalat" w:cs="Sylfaen"/>
        </w:rPr>
        <w:t xml:space="preserve">банковской </w:t>
      </w:r>
      <w:r w:rsidRPr="00853D2D">
        <w:rPr>
          <w:rFonts w:ascii="GHEA Grapalat" w:hAnsi="GHEA Grapalat" w:cs="Sylfaen"/>
        </w:rPr>
        <w:t>гарантии отобранный участник представляет согласно приложению 4 или приложению 4.1.</w:t>
      </w:r>
      <w:r w:rsidRPr="00853D2D">
        <w:rPr>
          <w:rStyle w:val="FootnoteReference"/>
          <w:rFonts w:ascii="GHEA Grapalat" w:hAnsi="GHEA Grapalat" w:cs="Sylfaen"/>
        </w:rPr>
        <w:footnoteReference w:customMarkFollows="1" w:id="8"/>
        <w:t>11</w:t>
      </w:r>
    </w:p>
    <w:p w14:paraId="3DD854BF" w14:textId="77777777"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2F380279" w14:textId="77777777"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14:paraId="12C3A2B1" w14:textId="77777777"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 </w:t>
      </w:r>
      <w:r w:rsidR="001723D6" w:rsidRPr="00853D2D">
        <w:rPr>
          <w:rFonts w:ascii="GHEA Grapalat" w:hAnsi="GHEA Grapalat"/>
        </w:rPr>
        <w:lastRenderedPageBreak/>
        <w:t>(Приложение 5)</w:t>
      </w:r>
      <w:r w:rsidR="00375E5E" w:rsidRPr="00853D2D">
        <w:rPr>
          <w:rFonts w:ascii="GHEA Grapalat" w:hAnsi="GHEA Grapalat"/>
        </w:rPr>
        <w:t xml:space="preserve"> или наличных денег</w:t>
      </w:r>
      <w:r w:rsidR="00C019F8" w:rsidRPr="00853D2D">
        <w:rPr>
          <w:rStyle w:val="FootnoteReference"/>
          <w:rFonts w:ascii="GHEA Grapalat" w:hAnsi="GHEA Grapalat"/>
        </w:rPr>
        <w:footnoteReference w:customMarkFollows="1" w:id="9"/>
        <w:t>12</w:t>
      </w:r>
      <w:r w:rsidR="00375E5E" w:rsidRPr="00853D2D">
        <w:rPr>
          <w:rFonts w:ascii="GHEA Grapalat" w:hAnsi="GHEA Grapalat"/>
        </w:rPr>
        <w:t>.</w:t>
      </w:r>
    </w:p>
    <w:p w14:paraId="764525C2" w14:textId="77777777"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55C66BED" w14:textId="77777777"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3827450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559006E4" w14:textId="77777777"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11654182"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14:paraId="748EC22F"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23BC7A7D" w14:textId="77777777" w:rsidR="002807DD" w:rsidRDefault="002807DD" w:rsidP="002807DD">
      <w:pPr>
        <w:rPr>
          <w:rFonts w:ascii="GHEA Grapalat" w:hAnsi="GHEA Grapalat"/>
          <w:b/>
        </w:rPr>
      </w:pPr>
      <w:r>
        <w:rPr>
          <w:rFonts w:ascii="GHEA Grapalat" w:hAnsi="GHEA Grapalat"/>
          <w:b/>
        </w:rPr>
        <w:t xml:space="preserve">                         </w:t>
      </w:r>
    </w:p>
    <w:p w14:paraId="10B3D92A" w14:textId="77777777"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 xml:space="preserve">представляет требование о </w:t>
      </w:r>
      <w:r w:rsidRPr="0074650E">
        <w:rPr>
          <w:rFonts w:ascii="GHEA Grapalat" w:hAnsi="GHEA Grapalat"/>
        </w:rPr>
        <w:lastRenderedPageBreak/>
        <w:t>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14:paraId="5E9EEC3C" w14:textId="77777777"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14:paraId="11D99AAF"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640FD9BA"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4F20B093" w14:textId="77777777"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3422E8D8" w14:textId="77777777" w:rsidR="00DA751A" w:rsidRDefault="00DA751A" w:rsidP="002807DD">
      <w:pPr>
        <w:rPr>
          <w:rFonts w:ascii="GHEA Grapalat" w:hAnsi="GHEA Grapalat"/>
          <w:b/>
        </w:rPr>
      </w:pPr>
    </w:p>
    <w:p w14:paraId="3A4B8075"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7D8BE81C" w14:textId="77777777" w:rsidR="002807DD" w:rsidRPr="009044F1" w:rsidRDefault="002807DD" w:rsidP="002807DD">
      <w:pPr>
        <w:rPr>
          <w:rFonts w:ascii="GHEA Grapalat" w:hAnsi="GHEA Grapalat" w:cs="Arial"/>
          <w:b/>
        </w:rPr>
      </w:pPr>
    </w:p>
    <w:p w14:paraId="7B5471AE"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719A159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3F3C66E1"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FootnoteReference"/>
          <w:rFonts w:ascii="GHEA Grapalat" w:hAnsi="GHEA Grapalat"/>
        </w:rPr>
        <w:footnoteReference w:customMarkFollows="1" w:id="10"/>
        <w:t>13</w:t>
      </w:r>
      <w:r w:rsidRPr="009044F1">
        <w:rPr>
          <w:rFonts w:ascii="GHEA Grapalat" w:hAnsi="GHEA Grapalat"/>
        </w:rPr>
        <w:t>.</w:t>
      </w:r>
    </w:p>
    <w:p w14:paraId="0B4391C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A3CDA3C"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4B8D0032"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7B4D542E"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60A356A1"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 xml:space="preserve">аждое заинтересованное лицо вправе обжаловать действия (бездействие) и решения заказчика, оценочной комиссии в порядке, установленном Гражданским </w:t>
      </w:r>
      <w:r w:rsidRPr="00216702">
        <w:rPr>
          <w:rFonts w:ascii="GHEA Grapalat" w:hAnsi="GHEA Grapalat"/>
        </w:rPr>
        <w:lastRenderedPageBreak/>
        <w:t>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753F4A4F"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1812A127"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1DBD10BD"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7937E5A5"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071D39D"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59D024CC"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21207C34"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649A56A"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025BBB23"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1426E949" w14:textId="77777777"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33D05882" w14:textId="77777777"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AE04C8A"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69E537C0" w14:textId="77777777"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 xml:space="preserve">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w:t>
      </w:r>
      <w:r w:rsidRPr="00570BBD">
        <w:rPr>
          <w:rFonts w:ascii="GHEA Grapalat" w:hAnsi="GHEA Grapalat"/>
        </w:rPr>
        <w:lastRenderedPageBreak/>
        <w:t>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998B6FD" w14:textId="77777777"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12B0D384"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24AF2CFF" w14:textId="77777777"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6F5DF565"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029C1DD4" w14:textId="77777777"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A31047D" w14:textId="77777777"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05860B47" w14:textId="77777777"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026B617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6C85B377"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6042DBC2"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7FF5983C"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0BDE322E"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lastRenderedPageBreak/>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6637D644" w14:textId="77777777" w:rsidR="00167353" w:rsidRPr="009044F1" w:rsidRDefault="00167353" w:rsidP="00167353">
      <w:pPr>
        <w:widowControl w:val="0"/>
        <w:spacing w:after="160"/>
        <w:jc w:val="both"/>
        <w:rPr>
          <w:rFonts w:ascii="GHEA Grapalat" w:hAnsi="GHEA Grapalat" w:cs="Sylfaen"/>
          <w:b/>
        </w:rPr>
      </w:pPr>
    </w:p>
    <w:p w14:paraId="0723DA74" w14:textId="77777777" w:rsidR="004373E3" w:rsidRDefault="004373E3" w:rsidP="00B46D58">
      <w:pPr>
        <w:rPr>
          <w:rFonts w:ascii="GHEA Grapalat" w:hAnsi="GHEA Grapalat"/>
          <w:b/>
        </w:rPr>
      </w:pPr>
    </w:p>
    <w:p w14:paraId="05804F43" w14:textId="77777777" w:rsidR="00503980" w:rsidRDefault="00503980">
      <w:pPr>
        <w:rPr>
          <w:rFonts w:ascii="GHEA Grapalat" w:hAnsi="GHEA Grapalat"/>
          <w:b/>
        </w:rPr>
      </w:pPr>
      <w:r>
        <w:rPr>
          <w:rFonts w:ascii="GHEA Grapalat" w:hAnsi="GHEA Grapalat"/>
          <w:b/>
        </w:rPr>
        <w:br w:type="page"/>
      </w:r>
    </w:p>
    <w:p w14:paraId="266D7CE2"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515C9EC7" w14:textId="77777777" w:rsidR="008842CE" w:rsidRPr="00374F4A" w:rsidRDefault="008842CE" w:rsidP="00B46D58">
      <w:pPr>
        <w:widowControl w:val="0"/>
        <w:spacing w:after="160"/>
        <w:jc w:val="center"/>
        <w:rPr>
          <w:rFonts w:ascii="GHEA Grapalat" w:hAnsi="GHEA Grapalat"/>
          <w:b/>
        </w:rPr>
      </w:pPr>
    </w:p>
    <w:p w14:paraId="6944065E"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AB5994">
        <w:rPr>
          <w:rFonts w:ascii="GHEA Grapalat" w:hAnsi="GHEA Grapalat"/>
          <w:b/>
        </w:rPr>
        <w:t>ЗАПРОС КОТИРОВОК</w:t>
      </w:r>
    </w:p>
    <w:p w14:paraId="71B52853" w14:textId="77777777" w:rsidR="00096865" w:rsidRPr="009044F1" w:rsidRDefault="00096865" w:rsidP="00B46D58">
      <w:pPr>
        <w:widowControl w:val="0"/>
        <w:spacing w:after="160"/>
        <w:jc w:val="center"/>
        <w:rPr>
          <w:rFonts w:ascii="GHEA Grapalat" w:hAnsi="GHEA Grapalat"/>
        </w:rPr>
      </w:pPr>
    </w:p>
    <w:p w14:paraId="4DD8F2BC"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16E4F66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68CEB58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D16AE2B"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A249551" w14:textId="77777777" w:rsidR="00140A36" w:rsidRDefault="00140A36" w:rsidP="00B46D58">
      <w:pPr>
        <w:widowControl w:val="0"/>
        <w:spacing w:after="160"/>
        <w:jc w:val="center"/>
        <w:rPr>
          <w:rFonts w:ascii="GHEA Grapalat" w:hAnsi="GHEA Grapalat"/>
          <w:b/>
        </w:rPr>
      </w:pPr>
    </w:p>
    <w:p w14:paraId="78811B44"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0BFFED8D" w14:textId="77777777"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7448F8C9" w14:textId="77777777"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14:paraId="2E7D2A8F"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12D68D63"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4BFAD5D9"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1"/>
        <w:t>14</w:t>
      </w:r>
    </w:p>
    <w:p w14:paraId="70EAB939" w14:textId="77777777" w:rsidR="005A4F11" w:rsidRDefault="005A4F11" w:rsidP="005A4F11">
      <w:pPr>
        <w:widowControl w:val="0"/>
        <w:tabs>
          <w:tab w:val="left" w:pos="1134"/>
        </w:tabs>
        <w:spacing w:after="160"/>
        <w:ind w:firstLine="567"/>
        <w:jc w:val="both"/>
        <w:rPr>
          <w:rFonts w:ascii="GHEA Grapalat" w:hAnsi="GHEA Grapalat"/>
        </w:rPr>
      </w:pPr>
      <w:r>
        <w:rPr>
          <w:rFonts w:ascii="GHEA Grapalat" w:hAnsi="GHEA Grapalat"/>
        </w:rPr>
        <w:t>2.4</w:t>
      </w:r>
      <w:r w:rsidRPr="00C0056D">
        <w:rPr>
          <w:rFonts w:ascii="GHEA Grapalat" w:hAnsi="GHEA Grapalat"/>
        </w:rPr>
        <w:t>.</w:t>
      </w:r>
      <w:r>
        <w:rPr>
          <w:rFonts w:ascii="GHEA Grapalat" w:hAnsi="GHEA Grapalat"/>
        </w:rPr>
        <w:t xml:space="preserve"> документы, обосновывающие критерий "квалификация персонала" согласно Приложению № 1.</w:t>
      </w:r>
      <w:r w:rsidRPr="00C03660">
        <w:rPr>
          <w:rFonts w:ascii="GHEA Grapalat" w:hAnsi="GHEA Grapalat"/>
        </w:rPr>
        <w:t>3</w:t>
      </w:r>
      <w:r>
        <w:rPr>
          <w:rFonts w:ascii="GHEA Grapalat" w:hAnsi="GHEA Grapalat"/>
        </w:rPr>
        <w:t>.</w:t>
      </w:r>
    </w:p>
    <w:p w14:paraId="77D0C646" w14:textId="77777777"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1F537453" w14:textId="77777777" w:rsidR="00E52441" w:rsidRPr="00925DE0" w:rsidRDefault="00E52441" w:rsidP="00E24455">
      <w:pPr>
        <w:widowControl w:val="0"/>
        <w:spacing w:after="160" w:line="360" w:lineRule="auto"/>
        <w:jc w:val="center"/>
        <w:rPr>
          <w:rFonts w:ascii="GHEA Grapalat" w:hAnsi="GHEA Grapalat"/>
          <w:b/>
        </w:rPr>
      </w:pPr>
    </w:p>
    <w:p w14:paraId="5FA26898"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14:paraId="74938441" w14:textId="77777777"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5A45A72D" w14:textId="77777777"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D2B430A" w14:textId="77777777"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FB79A5E" w14:textId="77777777"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01A9E9C9" w14:textId="77777777"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6E7A6B21" w14:textId="77777777"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696CCA25"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0D93EE3F"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7F27A393" w14:textId="77777777"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2EBB438D"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611B4985" w14:textId="77777777" w:rsidR="009C1687" w:rsidRDefault="009C1687">
      <w:pPr>
        <w:rPr>
          <w:rFonts w:ascii="GHEA Grapalat" w:hAnsi="GHEA Grapalat"/>
          <w:b/>
        </w:rPr>
      </w:pPr>
    </w:p>
    <w:p w14:paraId="6EE0503A" w14:textId="77777777" w:rsidR="00107A05" w:rsidRDefault="00107A05">
      <w:pPr>
        <w:rPr>
          <w:rFonts w:ascii="GHEA Grapalat" w:hAnsi="GHEA Grapalat"/>
          <w:b/>
        </w:rPr>
      </w:pPr>
      <w:r>
        <w:rPr>
          <w:rFonts w:ascii="GHEA Grapalat" w:hAnsi="GHEA Grapalat"/>
          <w:b/>
        </w:rPr>
        <w:br w:type="page"/>
      </w:r>
    </w:p>
    <w:p w14:paraId="2E72A3E7"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7F069EDE" w14:textId="209EBAEE" w:rsidR="00B2572B" w:rsidRPr="00946001" w:rsidRDefault="00B2572B" w:rsidP="00EC799F">
      <w:pPr>
        <w:pStyle w:val="BodyTextIndent3"/>
        <w:widowControl w:val="0"/>
        <w:tabs>
          <w:tab w:val="left" w:pos="2127"/>
        </w:tabs>
        <w:spacing w:after="160"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AB5994">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D106A">
        <w:rPr>
          <w:rFonts w:ascii="GHEA Grapalat" w:hAnsi="GHEA Grapalat"/>
          <w:b/>
          <w:sz w:val="24"/>
          <w:szCs w:val="24"/>
        </w:rPr>
        <w:t>HFF-NTsDzB-2025/1</w:t>
      </w:r>
    </w:p>
    <w:p w14:paraId="3C09B591" w14:textId="77777777" w:rsidR="00D87B1D" w:rsidRPr="00374F4A" w:rsidRDefault="00D87B1D" w:rsidP="00B46D58">
      <w:pPr>
        <w:widowControl w:val="0"/>
        <w:spacing w:after="120"/>
        <w:jc w:val="center"/>
        <w:rPr>
          <w:rFonts w:ascii="GHEA Grapalat" w:hAnsi="GHEA Grapalat" w:cs="Sylfaen"/>
          <w:b/>
        </w:rPr>
      </w:pPr>
    </w:p>
    <w:p w14:paraId="5B874C86"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08F8A24"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946001">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14:paraId="4DB382A2" w14:textId="77777777" w:rsidR="00B2572B" w:rsidRPr="00374F4A" w:rsidRDefault="00B2572B" w:rsidP="00B46D58">
      <w:pPr>
        <w:widowControl w:val="0"/>
        <w:spacing w:after="120"/>
        <w:jc w:val="center"/>
        <w:rPr>
          <w:rFonts w:ascii="GHEA Grapalat" w:hAnsi="GHEA Grapalat"/>
        </w:rPr>
      </w:pPr>
    </w:p>
    <w:p w14:paraId="7AA76EE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0457270F"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1E821D54"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00ABDFCF"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5CB5B5D4" w14:textId="3F624F3E" w:rsidR="00374F4A" w:rsidRPr="00946001" w:rsidRDefault="00374F4A" w:rsidP="00B46D58">
      <w:pPr>
        <w:jc w:val="both"/>
        <w:rPr>
          <w:rFonts w:ascii="GHEA Grapalat" w:hAnsi="GHEA Grapalat"/>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9D106A">
        <w:rPr>
          <w:rFonts w:ascii="GHEA Grapalat" w:hAnsi="GHEA Grapalat"/>
          <w:b/>
        </w:rPr>
        <w:t>HFF-NTsDzB-2025/1</w:t>
      </w:r>
    </w:p>
    <w:p w14:paraId="420D779C" w14:textId="77777777" w:rsidR="00374F4A" w:rsidRPr="00946001" w:rsidRDefault="00374F4A" w:rsidP="00B46D58">
      <w:pPr>
        <w:spacing w:after="160"/>
        <w:ind w:left="1560"/>
        <w:jc w:val="both"/>
        <w:rPr>
          <w:rFonts w:ascii="GHEA Grapalat" w:hAnsi="GHEA Grapalat"/>
        </w:rPr>
      </w:pPr>
      <w:r w:rsidRPr="00946001">
        <w:rPr>
          <w:rFonts w:ascii="GHEA Grapalat" w:hAnsi="GHEA Grapalat"/>
        </w:rPr>
        <w:t>наименование заказчика</w:t>
      </w:r>
    </w:p>
    <w:p w14:paraId="19B268B3" w14:textId="77777777" w:rsidR="00374F4A" w:rsidRPr="00DA5EA0" w:rsidRDefault="00B16F41" w:rsidP="00B46D58">
      <w:pPr>
        <w:spacing w:after="160"/>
        <w:jc w:val="both"/>
        <w:rPr>
          <w:rFonts w:ascii="GHEA Grapalat" w:hAnsi="GHEA Grapalat"/>
        </w:rPr>
      </w:pP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6C676A60"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668CC6D"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0D774CA4"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34C3D74B"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58271610" w14:textId="77777777" w:rsidR="000612B9" w:rsidRDefault="000612B9" w:rsidP="00B46D58">
      <w:pPr>
        <w:jc w:val="both"/>
        <w:rPr>
          <w:rFonts w:ascii="GHEA Grapalat" w:hAnsi="GHEA Grapalat"/>
        </w:rPr>
      </w:pPr>
    </w:p>
    <w:p w14:paraId="6E863808"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E206B0A"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CB73A46" w14:textId="77777777" w:rsidR="000612B9" w:rsidRDefault="000612B9" w:rsidP="00B46D58">
      <w:pPr>
        <w:jc w:val="both"/>
        <w:rPr>
          <w:rFonts w:ascii="GHEA Grapalat" w:hAnsi="GHEA Grapalat"/>
        </w:rPr>
      </w:pPr>
    </w:p>
    <w:p w14:paraId="0C43488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0C422642"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60C262D4" w14:textId="77777777" w:rsidR="00B138F3" w:rsidRDefault="00B138F3" w:rsidP="00B46D58">
      <w:pPr>
        <w:jc w:val="both"/>
        <w:rPr>
          <w:rFonts w:ascii="GHEA Grapalat" w:hAnsi="GHEA Grapalat"/>
        </w:rPr>
      </w:pPr>
    </w:p>
    <w:p w14:paraId="1C564957"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35485EC8"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3468DFC5" w14:textId="77777777" w:rsidR="00B138F3" w:rsidRDefault="00B138F3" w:rsidP="00F96993">
      <w:pPr>
        <w:jc w:val="both"/>
        <w:rPr>
          <w:rFonts w:ascii="GHEA Grapalat" w:hAnsi="GHEA Grapalat"/>
        </w:rPr>
      </w:pPr>
    </w:p>
    <w:p w14:paraId="365D5C7D"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36B1EBAC"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62AAEB2A" w14:textId="77777777" w:rsidR="00B16483" w:rsidRDefault="00B16483" w:rsidP="00F96993">
      <w:pPr>
        <w:jc w:val="both"/>
        <w:rPr>
          <w:rFonts w:ascii="GHEA Grapalat" w:hAnsi="GHEA Grapalat"/>
          <w:sz w:val="18"/>
          <w:szCs w:val="18"/>
        </w:rPr>
      </w:pPr>
    </w:p>
    <w:p w14:paraId="520CA79D"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4A870774"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935C9AE" w14:textId="77777777" w:rsidR="00B16483" w:rsidRPr="00D3436F" w:rsidRDefault="00B16483" w:rsidP="00B16483">
      <w:pPr>
        <w:tabs>
          <w:tab w:val="left" w:pos="7371"/>
        </w:tabs>
        <w:spacing w:after="160"/>
        <w:ind w:left="3544" w:firstLine="3"/>
        <w:jc w:val="both"/>
        <w:rPr>
          <w:rFonts w:ascii="GHEA Grapalat" w:hAnsi="GHEA Grapalat"/>
          <w:sz w:val="16"/>
        </w:rPr>
      </w:pPr>
    </w:p>
    <w:p w14:paraId="5F86D833" w14:textId="77777777" w:rsidR="00B0401C" w:rsidRDefault="00B0401C" w:rsidP="00B46D58">
      <w:pPr>
        <w:widowControl w:val="0"/>
        <w:jc w:val="both"/>
        <w:rPr>
          <w:rFonts w:ascii="GHEA Grapalat" w:hAnsi="GHEA Grapalat"/>
        </w:rPr>
      </w:pPr>
    </w:p>
    <w:p w14:paraId="5320FB03" w14:textId="77777777" w:rsidR="00B0401C" w:rsidRDefault="00B0401C" w:rsidP="00B46D58">
      <w:pPr>
        <w:widowControl w:val="0"/>
        <w:jc w:val="both"/>
        <w:rPr>
          <w:rFonts w:ascii="GHEA Grapalat" w:hAnsi="GHEA Grapalat"/>
        </w:rPr>
      </w:pPr>
    </w:p>
    <w:p w14:paraId="334A7DCE" w14:textId="77777777" w:rsidR="00B0401C" w:rsidRDefault="00B0401C" w:rsidP="00B46D58">
      <w:pPr>
        <w:widowControl w:val="0"/>
        <w:jc w:val="both"/>
        <w:rPr>
          <w:rFonts w:ascii="GHEA Grapalat" w:hAnsi="GHEA Grapalat"/>
        </w:rPr>
      </w:pPr>
    </w:p>
    <w:p w14:paraId="4BC907E6" w14:textId="77777777" w:rsidR="00B0401C" w:rsidRDefault="00B0401C" w:rsidP="00B46D58">
      <w:pPr>
        <w:widowControl w:val="0"/>
        <w:jc w:val="both"/>
        <w:rPr>
          <w:rFonts w:ascii="GHEA Grapalat" w:hAnsi="GHEA Grapalat"/>
        </w:rPr>
      </w:pPr>
    </w:p>
    <w:p w14:paraId="7A40E801"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27116C52"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6275464D" w14:textId="77777777" w:rsidR="00D87B1D" w:rsidRDefault="00D87B1D" w:rsidP="00B46D58">
      <w:pPr>
        <w:widowControl w:val="0"/>
        <w:spacing w:after="120"/>
        <w:ind w:left="2835"/>
        <w:jc w:val="both"/>
        <w:rPr>
          <w:rFonts w:ascii="GHEA Grapalat" w:hAnsi="GHEA Grapalat"/>
          <w:sz w:val="16"/>
        </w:rPr>
      </w:pPr>
    </w:p>
    <w:p w14:paraId="4816E0DF"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30BDB03E"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lastRenderedPageBreak/>
        <w:tab/>
      </w:r>
      <w:r w:rsidRPr="001E7AA5">
        <w:rPr>
          <w:rFonts w:ascii="GHEA Grapalat" w:hAnsi="GHEA Grapalat"/>
          <w:sz w:val="20"/>
          <w:lang w:val="hy-AM"/>
        </w:rPr>
        <w:tab/>
      </w:r>
      <w:r w:rsidRPr="001E7AA5">
        <w:rPr>
          <w:rFonts w:ascii="GHEA Grapalat" w:hAnsi="GHEA Grapalat"/>
          <w:sz w:val="16"/>
        </w:rPr>
        <w:t>наименование участника</w:t>
      </w:r>
    </w:p>
    <w:p w14:paraId="781EFD35" w14:textId="77777777" w:rsidR="00833D4F" w:rsidRPr="001E7AA5" w:rsidRDefault="00833D4F" w:rsidP="00833D4F">
      <w:pPr>
        <w:rPr>
          <w:rFonts w:ascii="GHEA Grapalat" w:hAnsi="GHEA Grapalat"/>
          <w:i/>
          <w:sz w:val="16"/>
          <w:vertAlign w:val="superscript"/>
          <w:lang w:val="es-ES"/>
        </w:rPr>
      </w:pPr>
    </w:p>
    <w:p w14:paraId="57E4CD6B" w14:textId="0496813F"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00AB5994">
        <w:rPr>
          <w:rFonts w:ascii="GHEA Grapalat" w:hAnsi="GHEA Grapalat"/>
        </w:rPr>
        <w:t>запрос котировок</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9D106A">
        <w:rPr>
          <w:rFonts w:ascii="GHEA Grapalat" w:hAnsi="GHEA Grapalat"/>
          <w:b/>
          <w:lang w:val="en-GB"/>
        </w:rPr>
        <w:t>HFF-NTsDzB-2025/1</w:t>
      </w:r>
      <w:r w:rsidR="00946001">
        <w:rPr>
          <w:rFonts w:ascii="GHEA Grapalat" w:hAnsi="GHEA Grapalat"/>
          <w:i/>
        </w:rPr>
        <w:t xml:space="preserve"> </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14:paraId="7FA962C0" w14:textId="77777777"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14:paraId="203E5AA2" w14:textId="77777777"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14:paraId="1327CE7F" w14:textId="31AF80EA" w:rsidR="006B3E56" w:rsidRPr="00946001" w:rsidRDefault="006F3CBD" w:rsidP="006F3CBD">
      <w:pPr>
        <w:pStyle w:val="ListParagraph"/>
        <w:widowControl w:val="0"/>
        <w:numPr>
          <w:ilvl w:val="0"/>
          <w:numId w:val="33"/>
        </w:numPr>
        <w:tabs>
          <w:tab w:val="left" w:pos="567"/>
        </w:tabs>
        <w:spacing w:after="160"/>
        <w:jc w:val="both"/>
        <w:rPr>
          <w:rFonts w:ascii="GHEA Grapalat" w:hAnsi="GHEA Grapalat" w:cs="Arial"/>
          <w:b/>
        </w:rPr>
      </w:pPr>
      <w:r>
        <w:rPr>
          <w:rFonts w:ascii="GHEA Grapalat" w:hAnsi="GHEA Grapalat"/>
        </w:rPr>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6B3E56" w:rsidRPr="006F3CBD">
        <w:rPr>
          <w:rFonts w:ascii="GHEA Grapalat" w:hAnsi="GHEA Grapalat"/>
        </w:rPr>
        <w:t xml:space="preserve">под кодом </w:t>
      </w:r>
      <w:r w:rsidR="009D106A">
        <w:rPr>
          <w:rFonts w:ascii="GHEA Grapalat" w:hAnsi="GHEA Grapalat"/>
          <w:b/>
          <w:lang w:val="en-GB"/>
        </w:rPr>
        <w:t>HFF-NTsDzB-2025/1</w:t>
      </w:r>
    </w:p>
    <w:p w14:paraId="7929A936"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14:paraId="4E4D7CF8"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B5994">
        <w:rPr>
          <w:rFonts w:ascii="GHEA Grapalat" w:hAnsi="GHEA Grapalat"/>
        </w:rPr>
        <w:t>запрос котировок</w:t>
      </w:r>
      <w:r>
        <w:rPr>
          <w:rFonts w:ascii="GHEA Grapalat" w:hAnsi="GHEA Grapalat"/>
        </w:rPr>
        <w:t xml:space="preserve"> случая     одновременного </w:t>
      </w:r>
    </w:p>
    <w:p w14:paraId="0DC015C8"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1D104B69"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1529C600"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7E9DB31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2EC189B"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36789C0B" w14:textId="77777777"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4C073281"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4B296DE8"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0F6A3E77" w14:textId="77777777" w:rsidR="00B0401C" w:rsidDel="007906A2" w:rsidRDefault="00503980" w:rsidP="00B0401C">
      <w:pPr>
        <w:widowControl w:val="0"/>
        <w:tabs>
          <w:tab w:val="left" w:pos="1134"/>
        </w:tabs>
        <w:spacing w:after="160"/>
        <w:jc w:val="both"/>
        <w:rPr>
          <w:del w:id="2"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12"/>
        <w:t>**</w:t>
      </w:r>
      <w:r>
        <w:rPr>
          <w:rFonts w:ascii="GHEA Grapalat" w:hAnsi="GHEA Grapalat"/>
          <w:sz w:val="32"/>
          <w:szCs w:val="32"/>
        </w:rPr>
        <w:t xml:space="preserve"> .</w:t>
      </w:r>
      <w:r w:rsidR="006B3E56" w:rsidRPr="00503980">
        <w:rPr>
          <w:rFonts w:ascii="GHEA Grapalat" w:hAnsi="GHEA Grapalat"/>
          <w:sz w:val="32"/>
          <w:szCs w:val="32"/>
        </w:rPr>
        <w:t xml:space="preserve"> </w:t>
      </w:r>
    </w:p>
    <w:p w14:paraId="79EB2542" w14:textId="77777777" w:rsidR="006B3E56" w:rsidRPr="00770B03" w:rsidRDefault="006B3E56" w:rsidP="00B46D58">
      <w:pPr>
        <w:tabs>
          <w:tab w:val="left" w:pos="7371"/>
        </w:tabs>
        <w:spacing w:after="160"/>
        <w:ind w:left="3544" w:firstLine="3"/>
        <w:jc w:val="both"/>
        <w:rPr>
          <w:rFonts w:ascii="GHEA Grapalat" w:hAnsi="GHEA Grapalat"/>
          <w:sz w:val="16"/>
        </w:rPr>
      </w:pPr>
    </w:p>
    <w:p w14:paraId="4D014080"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44143B27"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72E1A0A"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1EA9C76E"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7254799C" w14:textId="77777777" w:rsidR="00652A78" w:rsidRDefault="00123294">
      <w:pPr>
        <w:rPr>
          <w:ins w:id="3" w:author="Inesa Kocharyan" w:date="2021-09-01T14:04:00Z"/>
          <w:rFonts w:ascii="GHEA Grapalat" w:hAnsi="GHEA Grapalat"/>
          <w:b/>
        </w:rPr>
      </w:pPr>
      <w:r>
        <w:rPr>
          <w:rFonts w:ascii="GHEA Grapalat" w:hAnsi="GHEA Grapalat"/>
          <w:b/>
        </w:rPr>
        <w:br w:type="page"/>
      </w:r>
    </w:p>
    <w:p w14:paraId="2DCA4DC9" w14:textId="77777777"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14:paraId="4516D217" w14:textId="77777777"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AB5994">
        <w:rPr>
          <w:rFonts w:ascii="GHEA Grapalat" w:hAnsi="GHEA Grapalat"/>
          <w:b/>
        </w:rPr>
        <w:t>запрос котировок</w:t>
      </w:r>
    </w:p>
    <w:p w14:paraId="17868D6E" w14:textId="2CC7F691" w:rsidR="00652A78" w:rsidRPr="00BD3FDD" w:rsidRDefault="00652A78" w:rsidP="00652A78">
      <w:pPr>
        <w:pStyle w:val="Heading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w:t>
      </w:r>
      <w:r w:rsidR="009D106A">
        <w:rPr>
          <w:rFonts w:ascii="GHEA Grapalat" w:hAnsi="GHEA Grapalat"/>
          <w:b/>
          <w:i w:val="0"/>
          <w:sz w:val="24"/>
          <w:szCs w:val="24"/>
        </w:rPr>
        <w:t>HFF-NTsDzB-2025/1</w:t>
      </w:r>
    </w:p>
    <w:p w14:paraId="1FEC7CF8" w14:textId="77777777" w:rsidR="00123294" w:rsidRDefault="00123294" w:rsidP="00B46D58">
      <w:pPr>
        <w:rPr>
          <w:rFonts w:ascii="GHEA Grapalat" w:hAnsi="GHEA Grapalat"/>
          <w:b/>
        </w:rPr>
      </w:pPr>
    </w:p>
    <w:p w14:paraId="4E82FEEC" w14:textId="77777777" w:rsidR="00B048B2" w:rsidRDefault="00B048B2" w:rsidP="00B46D58">
      <w:pPr>
        <w:rPr>
          <w:rFonts w:ascii="GHEA Grapalat" w:hAnsi="GHEA Grapalat"/>
          <w:b/>
        </w:rPr>
      </w:pPr>
    </w:p>
    <w:p w14:paraId="127A92DB"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03609D5A"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2C81253E" w14:textId="77777777" w:rsidR="00A9306E" w:rsidRPr="00ED3A13" w:rsidRDefault="00A9306E" w:rsidP="00A9306E">
      <w:pPr>
        <w:ind w:left="360" w:hanging="360"/>
        <w:jc w:val="center"/>
        <w:rPr>
          <w:rFonts w:ascii="GHEA Grapalat" w:eastAsia="GHEA Grapalat" w:hAnsi="GHEA Grapalat" w:cs="GHEA Grapalat"/>
          <w:b/>
        </w:rPr>
      </w:pPr>
    </w:p>
    <w:p w14:paraId="717E810E"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29E582"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32E717AB" w14:textId="77777777" w:rsidTr="00F32DDC">
        <w:tc>
          <w:tcPr>
            <w:tcW w:w="2836" w:type="dxa"/>
            <w:shd w:val="clear" w:color="auto" w:fill="D9E2F3"/>
            <w:vAlign w:val="center"/>
          </w:tcPr>
          <w:p w14:paraId="6B56639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C37C75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4976014" w14:textId="77777777" w:rsidTr="00F32DDC">
        <w:tc>
          <w:tcPr>
            <w:tcW w:w="2836" w:type="dxa"/>
            <w:shd w:val="clear" w:color="auto" w:fill="D9E2F3"/>
            <w:vAlign w:val="center"/>
          </w:tcPr>
          <w:p w14:paraId="6683C47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154F7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31F4555" w14:textId="77777777" w:rsidTr="00F32DDC">
        <w:tc>
          <w:tcPr>
            <w:tcW w:w="2836" w:type="dxa"/>
            <w:shd w:val="clear" w:color="auto" w:fill="D9E2F3"/>
            <w:vAlign w:val="center"/>
          </w:tcPr>
          <w:p w14:paraId="0E4DA7C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42B105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653C79E" w14:textId="77777777" w:rsidTr="00F32DDC">
        <w:tc>
          <w:tcPr>
            <w:tcW w:w="2836" w:type="dxa"/>
            <w:shd w:val="clear" w:color="auto" w:fill="D9E2F3"/>
            <w:vAlign w:val="center"/>
          </w:tcPr>
          <w:p w14:paraId="31B3924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0FFF48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4AA9B1C" w14:textId="77777777" w:rsidTr="00F32DDC">
        <w:tc>
          <w:tcPr>
            <w:tcW w:w="2836" w:type="dxa"/>
            <w:shd w:val="clear" w:color="auto" w:fill="D9E2F3"/>
            <w:vAlign w:val="center"/>
          </w:tcPr>
          <w:p w14:paraId="571DA834"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27CAA86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4B9C4F7" w14:textId="77777777" w:rsidTr="00F32DDC">
        <w:tc>
          <w:tcPr>
            <w:tcW w:w="2836" w:type="dxa"/>
            <w:shd w:val="clear" w:color="auto" w:fill="D9E2F3"/>
            <w:vAlign w:val="center"/>
          </w:tcPr>
          <w:p w14:paraId="400D3D0A"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6EB877E"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77D0E034" w14:textId="77777777" w:rsidTr="00F32DDC">
        <w:tc>
          <w:tcPr>
            <w:tcW w:w="2836" w:type="dxa"/>
            <w:shd w:val="clear" w:color="auto" w:fill="D9E2F3"/>
            <w:vAlign w:val="center"/>
          </w:tcPr>
          <w:p w14:paraId="05C6098E"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9694D8D"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23361DC2"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1FE578DF" w14:textId="77777777" w:rsidTr="00F32DDC">
        <w:tc>
          <w:tcPr>
            <w:tcW w:w="2835" w:type="dxa"/>
            <w:shd w:val="clear" w:color="auto" w:fill="D9E2F3"/>
            <w:vAlign w:val="center"/>
          </w:tcPr>
          <w:p w14:paraId="6E20607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6B225A0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4D7CEE5" w14:textId="77777777" w:rsidTr="00F32DDC">
        <w:trPr>
          <w:trHeight w:val="1487"/>
        </w:trPr>
        <w:tc>
          <w:tcPr>
            <w:tcW w:w="2835" w:type="dxa"/>
            <w:shd w:val="clear" w:color="auto" w:fill="D9E2F3"/>
            <w:vAlign w:val="center"/>
          </w:tcPr>
          <w:p w14:paraId="415AB5E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000AC1E" w14:textId="77777777" w:rsidR="00A9306E" w:rsidRPr="00FD1EE4" w:rsidRDefault="00A9306E" w:rsidP="00F32DDC">
            <w:pPr>
              <w:spacing w:before="240" w:after="240"/>
              <w:rPr>
                <w:rFonts w:ascii="GHEA Grapalat" w:eastAsia="GHEA Grapalat" w:hAnsi="GHEA Grapalat" w:cs="GHEA Grapalat"/>
              </w:rPr>
            </w:pPr>
          </w:p>
        </w:tc>
      </w:tr>
    </w:tbl>
    <w:p w14:paraId="2628F26C"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43F6937" w14:textId="77777777" w:rsidTr="00F32DDC">
        <w:tc>
          <w:tcPr>
            <w:tcW w:w="2835" w:type="dxa"/>
            <w:shd w:val="clear" w:color="auto" w:fill="D9E2F3"/>
            <w:vAlign w:val="center"/>
          </w:tcPr>
          <w:p w14:paraId="0BE8DACD"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7F1E9B7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D4AADCC" w14:textId="77777777" w:rsidTr="00F32DDC">
        <w:tc>
          <w:tcPr>
            <w:tcW w:w="2835" w:type="dxa"/>
            <w:shd w:val="clear" w:color="auto" w:fill="D9E2F3"/>
            <w:vAlign w:val="center"/>
          </w:tcPr>
          <w:p w14:paraId="1FB4515A"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3A1B28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A1217C9" w14:textId="77777777" w:rsidTr="00F32DDC">
        <w:tc>
          <w:tcPr>
            <w:tcW w:w="2835" w:type="dxa"/>
            <w:shd w:val="clear" w:color="auto" w:fill="D9E2F3"/>
            <w:vAlign w:val="center"/>
          </w:tcPr>
          <w:p w14:paraId="44FA5342"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258F73F" w14:textId="77777777" w:rsidR="00A9306E" w:rsidRPr="00FD1EE4" w:rsidRDefault="00A9306E" w:rsidP="00F32DDC">
            <w:pPr>
              <w:spacing w:before="240" w:after="240"/>
              <w:rPr>
                <w:rFonts w:ascii="GHEA Grapalat" w:eastAsia="GHEA Grapalat" w:hAnsi="GHEA Grapalat" w:cs="GHEA Grapalat"/>
              </w:rPr>
            </w:pPr>
          </w:p>
        </w:tc>
      </w:tr>
    </w:tbl>
    <w:p w14:paraId="63274313" w14:textId="77777777" w:rsidR="00A9306E" w:rsidRPr="00FD1EE4" w:rsidRDefault="00A9306E" w:rsidP="00A9306E">
      <w:pPr>
        <w:rPr>
          <w:rFonts w:ascii="GHEA Grapalat" w:eastAsia="GHEA Grapalat" w:hAnsi="GHEA Grapalat" w:cs="GHEA Grapalat"/>
        </w:rPr>
      </w:pPr>
    </w:p>
    <w:p w14:paraId="74450D8F" w14:textId="77777777"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14:paraId="1826291A"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B03918E"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13D2657" w14:textId="77777777" w:rsidTr="00F32DDC">
        <w:tc>
          <w:tcPr>
            <w:tcW w:w="2835" w:type="dxa"/>
            <w:shd w:val="clear" w:color="auto" w:fill="D9E2F3"/>
            <w:vAlign w:val="center"/>
          </w:tcPr>
          <w:p w14:paraId="22F3B686"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7AAE068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4DF9C0B" w14:textId="77777777" w:rsidTr="00F32DDC">
        <w:tc>
          <w:tcPr>
            <w:tcW w:w="2835" w:type="dxa"/>
            <w:shd w:val="clear" w:color="auto" w:fill="D9E2F3"/>
            <w:vAlign w:val="center"/>
          </w:tcPr>
          <w:p w14:paraId="21F47B3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711B8" w14:textId="77777777" w:rsidR="00A9306E" w:rsidRPr="00FD1EE4" w:rsidRDefault="00A9306E" w:rsidP="00F32DDC">
            <w:pPr>
              <w:spacing w:before="240" w:after="240"/>
              <w:rPr>
                <w:rFonts w:ascii="GHEA Grapalat" w:eastAsia="GHEA Grapalat" w:hAnsi="GHEA Grapalat" w:cs="GHEA Grapalat"/>
              </w:rPr>
            </w:pPr>
          </w:p>
        </w:tc>
      </w:tr>
    </w:tbl>
    <w:p w14:paraId="71722C35"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7989B7A9" w14:textId="77777777" w:rsidTr="00F32DDC">
        <w:tc>
          <w:tcPr>
            <w:tcW w:w="2835" w:type="dxa"/>
            <w:shd w:val="clear" w:color="auto" w:fill="D9E2F3"/>
            <w:vAlign w:val="center"/>
          </w:tcPr>
          <w:p w14:paraId="4416E1C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CE0076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FD0A828" w14:textId="77777777" w:rsidTr="00F32DDC">
        <w:tc>
          <w:tcPr>
            <w:tcW w:w="2835" w:type="dxa"/>
            <w:shd w:val="clear" w:color="auto" w:fill="D9E2F3"/>
            <w:vAlign w:val="center"/>
          </w:tcPr>
          <w:p w14:paraId="3357D12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4AFF50E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A924ED6" w14:textId="77777777" w:rsidTr="00F32DDC">
        <w:tc>
          <w:tcPr>
            <w:tcW w:w="2835" w:type="dxa"/>
            <w:shd w:val="clear" w:color="auto" w:fill="D9E2F3"/>
            <w:vAlign w:val="center"/>
          </w:tcPr>
          <w:p w14:paraId="42CFDD6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B6C735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02BFCB3" w14:textId="77777777" w:rsidTr="00F32DDC">
        <w:tc>
          <w:tcPr>
            <w:tcW w:w="2835" w:type="dxa"/>
            <w:shd w:val="clear" w:color="auto" w:fill="D9E2F3"/>
            <w:vAlign w:val="center"/>
          </w:tcPr>
          <w:p w14:paraId="69E74D5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98F0E7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B9A2043" w14:textId="77777777" w:rsidTr="00F32DDC">
        <w:tc>
          <w:tcPr>
            <w:tcW w:w="2835" w:type="dxa"/>
            <w:shd w:val="clear" w:color="auto" w:fill="D9E2F3"/>
            <w:vAlign w:val="center"/>
          </w:tcPr>
          <w:p w14:paraId="228A1B5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747E14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096A963" w14:textId="77777777" w:rsidTr="00F32DDC">
        <w:trPr>
          <w:trHeight w:val="1361"/>
        </w:trPr>
        <w:tc>
          <w:tcPr>
            <w:tcW w:w="2835" w:type="dxa"/>
            <w:shd w:val="clear" w:color="auto" w:fill="D9E2F3"/>
            <w:vAlign w:val="center"/>
          </w:tcPr>
          <w:p w14:paraId="32D4580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742968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F2B0B91" w14:textId="77777777" w:rsidTr="00F32DDC">
        <w:tc>
          <w:tcPr>
            <w:tcW w:w="2835" w:type="dxa"/>
            <w:shd w:val="clear" w:color="auto" w:fill="D9E2F3"/>
            <w:vAlign w:val="center"/>
          </w:tcPr>
          <w:p w14:paraId="5EED391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DB335FD" w14:textId="77777777" w:rsidR="00A9306E" w:rsidRPr="00FD1EE4" w:rsidRDefault="00A9306E" w:rsidP="00F32DDC">
            <w:pPr>
              <w:spacing w:before="240" w:after="240"/>
              <w:rPr>
                <w:rFonts w:ascii="GHEA Grapalat" w:eastAsia="GHEA Grapalat" w:hAnsi="GHEA Grapalat" w:cs="GHEA Grapalat"/>
              </w:rPr>
            </w:pPr>
          </w:p>
        </w:tc>
      </w:tr>
    </w:tbl>
    <w:p w14:paraId="61679FA7"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72CF67EA" w14:textId="77777777" w:rsidTr="00F32DDC">
        <w:tc>
          <w:tcPr>
            <w:tcW w:w="2836" w:type="dxa"/>
            <w:shd w:val="clear" w:color="auto" w:fill="D9E2F3"/>
            <w:vAlign w:val="center"/>
          </w:tcPr>
          <w:p w14:paraId="5F64ABBF"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341DB5A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B8204B7" w14:textId="77777777" w:rsidTr="00F32DDC">
        <w:tc>
          <w:tcPr>
            <w:tcW w:w="2836" w:type="dxa"/>
            <w:shd w:val="clear" w:color="auto" w:fill="D9E2F3"/>
            <w:vAlign w:val="center"/>
          </w:tcPr>
          <w:p w14:paraId="19D27372"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9A3A492"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55ED4BCE"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15FBA305"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71A9B5AE"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16ABBD43"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724936CB" w14:textId="77777777" w:rsidTr="00F32DDC">
        <w:tc>
          <w:tcPr>
            <w:tcW w:w="2837" w:type="dxa"/>
            <w:shd w:val="clear" w:color="auto" w:fill="D9E2F3"/>
            <w:vAlign w:val="center"/>
          </w:tcPr>
          <w:p w14:paraId="5588804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0AE85A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14CC685" w14:textId="77777777" w:rsidTr="00F32DDC">
        <w:tc>
          <w:tcPr>
            <w:tcW w:w="2837" w:type="dxa"/>
            <w:shd w:val="clear" w:color="auto" w:fill="D9E2F3"/>
            <w:vAlign w:val="center"/>
          </w:tcPr>
          <w:p w14:paraId="7DC80AB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7E4F3FB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937CD7E" w14:textId="77777777" w:rsidTr="00F32DDC">
        <w:tc>
          <w:tcPr>
            <w:tcW w:w="2837" w:type="dxa"/>
            <w:shd w:val="clear" w:color="auto" w:fill="D9E2F3"/>
            <w:vAlign w:val="center"/>
          </w:tcPr>
          <w:p w14:paraId="3968B13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06336B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74E12D6" w14:textId="77777777" w:rsidTr="00F32DDC">
        <w:tc>
          <w:tcPr>
            <w:tcW w:w="2837" w:type="dxa"/>
            <w:shd w:val="clear" w:color="auto" w:fill="D9E2F3"/>
            <w:vAlign w:val="center"/>
          </w:tcPr>
          <w:p w14:paraId="6CD35CFF"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3A3A564"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380C9F75"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69357295"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09F76767" w14:textId="77777777" w:rsidTr="00F32DDC">
        <w:tc>
          <w:tcPr>
            <w:tcW w:w="2837" w:type="dxa"/>
            <w:shd w:val="clear" w:color="auto" w:fill="D9E2F3"/>
            <w:vAlign w:val="center"/>
          </w:tcPr>
          <w:p w14:paraId="4279ABF9"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50C7543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8BF8DC4" w14:textId="77777777" w:rsidTr="00F32DDC">
        <w:tc>
          <w:tcPr>
            <w:tcW w:w="2837" w:type="dxa"/>
            <w:shd w:val="clear" w:color="auto" w:fill="D9E2F3"/>
            <w:vAlign w:val="center"/>
          </w:tcPr>
          <w:p w14:paraId="73469994"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767EC7A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FBA2D95" w14:textId="77777777" w:rsidTr="00F32DDC">
        <w:tc>
          <w:tcPr>
            <w:tcW w:w="2837" w:type="dxa"/>
            <w:shd w:val="clear" w:color="auto" w:fill="D9E2F3"/>
            <w:vAlign w:val="center"/>
          </w:tcPr>
          <w:p w14:paraId="67AE888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2DB83AF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0F38C91" w14:textId="77777777" w:rsidTr="00F32DDC">
        <w:tc>
          <w:tcPr>
            <w:tcW w:w="2837" w:type="dxa"/>
            <w:shd w:val="clear" w:color="auto" w:fill="D9E2F3"/>
            <w:vAlign w:val="center"/>
          </w:tcPr>
          <w:p w14:paraId="74737488"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C4A8995"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228CDC7E"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6A645264" w14:textId="77777777"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14:paraId="25B9BD9E"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61AC1077"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6C1BFED1" w14:textId="77777777" w:rsidTr="00F32DDC">
        <w:tc>
          <w:tcPr>
            <w:tcW w:w="2836" w:type="dxa"/>
            <w:shd w:val="clear" w:color="auto" w:fill="D9E2F3"/>
            <w:vAlign w:val="center"/>
          </w:tcPr>
          <w:p w14:paraId="21009CA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2F87142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E2AEC95" w14:textId="77777777" w:rsidTr="00F32DDC">
        <w:tc>
          <w:tcPr>
            <w:tcW w:w="2836" w:type="dxa"/>
            <w:shd w:val="clear" w:color="auto" w:fill="D9E2F3"/>
            <w:vAlign w:val="center"/>
          </w:tcPr>
          <w:p w14:paraId="090B870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1A48993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3CE2834" w14:textId="77777777" w:rsidTr="00F32DDC">
        <w:tc>
          <w:tcPr>
            <w:tcW w:w="2836" w:type="dxa"/>
            <w:shd w:val="clear" w:color="auto" w:fill="D9E2F3"/>
            <w:vAlign w:val="center"/>
          </w:tcPr>
          <w:p w14:paraId="7FC2F7E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5AD48C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9B0DDA8" w14:textId="77777777" w:rsidTr="00F32DDC">
        <w:tc>
          <w:tcPr>
            <w:tcW w:w="2836" w:type="dxa"/>
            <w:shd w:val="clear" w:color="auto" w:fill="D9E2F3"/>
            <w:vAlign w:val="center"/>
          </w:tcPr>
          <w:p w14:paraId="66E91CF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80A2EC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E4ACFD9" w14:textId="77777777" w:rsidTr="00F32DDC">
        <w:tc>
          <w:tcPr>
            <w:tcW w:w="2836" w:type="dxa"/>
            <w:shd w:val="clear" w:color="auto" w:fill="D9E2F3"/>
            <w:vAlign w:val="center"/>
          </w:tcPr>
          <w:p w14:paraId="713468A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2A064E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0FAF523" w14:textId="77777777" w:rsidTr="00F32DDC">
        <w:tc>
          <w:tcPr>
            <w:tcW w:w="2836" w:type="dxa"/>
            <w:shd w:val="clear" w:color="auto" w:fill="D9E2F3"/>
            <w:vAlign w:val="center"/>
          </w:tcPr>
          <w:p w14:paraId="771495F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6BC934C9" w14:textId="77777777" w:rsidR="00A9306E" w:rsidRPr="00FD1EE4" w:rsidRDefault="00A9306E" w:rsidP="00F32DDC">
            <w:pPr>
              <w:spacing w:before="240" w:after="240"/>
              <w:rPr>
                <w:rFonts w:ascii="GHEA Grapalat" w:eastAsia="GHEA Grapalat" w:hAnsi="GHEA Grapalat" w:cs="GHEA Grapalat"/>
              </w:rPr>
            </w:pPr>
          </w:p>
        </w:tc>
      </w:tr>
    </w:tbl>
    <w:p w14:paraId="569B0BC4"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0C5C0611" w14:textId="77777777" w:rsidTr="00F32DDC">
        <w:tc>
          <w:tcPr>
            <w:tcW w:w="2977" w:type="dxa"/>
            <w:shd w:val="clear" w:color="auto" w:fill="D9E2F3"/>
            <w:vAlign w:val="center"/>
          </w:tcPr>
          <w:p w14:paraId="151F460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6BCF577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D97CAB2" w14:textId="77777777" w:rsidTr="00F32DDC">
        <w:tc>
          <w:tcPr>
            <w:tcW w:w="2977" w:type="dxa"/>
            <w:shd w:val="clear" w:color="auto" w:fill="D9E2F3"/>
            <w:vAlign w:val="center"/>
          </w:tcPr>
          <w:p w14:paraId="416181B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54BACEA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AA5278A" w14:textId="77777777" w:rsidTr="00F32DDC">
        <w:tc>
          <w:tcPr>
            <w:tcW w:w="2977" w:type="dxa"/>
            <w:shd w:val="clear" w:color="auto" w:fill="D9E2F3"/>
            <w:vAlign w:val="center"/>
          </w:tcPr>
          <w:p w14:paraId="6347CE34"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54BE7BE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A253446" w14:textId="77777777" w:rsidTr="00F32DDC">
        <w:tc>
          <w:tcPr>
            <w:tcW w:w="2977" w:type="dxa"/>
            <w:shd w:val="clear" w:color="auto" w:fill="D9E2F3"/>
            <w:vAlign w:val="center"/>
          </w:tcPr>
          <w:p w14:paraId="1CEA96F3"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6EADBC7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5312C69" w14:textId="77777777" w:rsidTr="00F32DDC">
        <w:tc>
          <w:tcPr>
            <w:tcW w:w="2977" w:type="dxa"/>
            <w:shd w:val="clear" w:color="auto" w:fill="D9E2F3"/>
            <w:vAlign w:val="center"/>
          </w:tcPr>
          <w:p w14:paraId="205316B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2E9AD6DA" w14:textId="77777777" w:rsidR="00A9306E" w:rsidRPr="00FD1EE4" w:rsidRDefault="00A9306E" w:rsidP="00F32DDC">
            <w:pPr>
              <w:spacing w:before="240" w:after="240"/>
              <w:rPr>
                <w:rFonts w:ascii="GHEA Grapalat" w:eastAsia="GHEA Grapalat" w:hAnsi="GHEA Grapalat" w:cs="GHEA Grapalat"/>
              </w:rPr>
            </w:pPr>
          </w:p>
        </w:tc>
      </w:tr>
    </w:tbl>
    <w:p w14:paraId="4A8168F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1B66969D" w14:textId="77777777" w:rsidTr="00F32DDC">
        <w:tc>
          <w:tcPr>
            <w:tcW w:w="2943" w:type="dxa"/>
            <w:shd w:val="clear" w:color="auto" w:fill="D9E2F3"/>
            <w:vAlign w:val="center"/>
          </w:tcPr>
          <w:p w14:paraId="61A5E8F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4E6F58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3AC755D" w14:textId="77777777" w:rsidTr="00F32DDC">
        <w:tc>
          <w:tcPr>
            <w:tcW w:w="2943" w:type="dxa"/>
            <w:shd w:val="clear" w:color="auto" w:fill="D9E2F3"/>
            <w:vAlign w:val="center"/>
          </w:tcPr>
          <w:p w14:paraId="49ACB29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014C357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FF620E3" w14:textId="77777777" w:rsidTr="00F32DDC">
        <w:tc>
          <w:tcPr>
            <w:tcW w:w="2943" w:type="dxa"/>
            <w:shd w:val="clear" w:color="auto" w:fill="D9E2F3"/>
            <w:vAlign w:val="center"/>
          </w:tcPr>
          <w:p w14:paraId="6A1F6E24"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52D13BF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35A243C" w14:textId="77777777" w:rsidTr="00F32DDC">
        <w:tc>
          <w:tcPr>
            <w:tcW w:w="2943" w:type="dxa"/>
            <w:shd w:val="clear" w:color="auto" w:fill="D9E2F3"/>
            <w:vAlign w:val="center"/>
          </w:tcPr>
          <w:p w14:paraId="60587A1B"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3D514F40" w14:textId="77777777" w:rsidR="00A9306E" w:rsidRPr="00FD1EE4" w:rsidRDefault="00A9306E" w:rsidP="00F32DDC">
            <w:pPr>
              <w:spacing w:before="240" w:after="240"/>
              <w:rPr>
                <w:rFonts w:ascii="GHEA Grapalat" w:eastAsia="GHEA Grapalat" w:hAnsi="GHEA Grapalat" w:cs="GHEA Grapalat"/>
              </w:rPr>
            </w:pPr>
          </w:p>
        </w:tc>
      </w:tr>
    </w:tbl>
    <w:p w14:paraId="642D17C4"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5512B536" w14:textId="77777777" w:rsidTr="00F32DDC">
        <w:tc>
          <w:tcPr>
            <w:tcW w:w="2837" w:type="dxa"/>
            <w:shd w:val="clear" w:color="auto" w:fill="D9E2F3"/>
            <w:vAlign w:val="center"/>
          </w:tcPr>
          <w:p w14:paraId="30F5B1B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5CAF887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2179623" w14:textId="77777777" w:rsidTr="00F32DDC">
        <w:tc>
          <w:tcPr>
            <w:tcW w:w="2837" w:type="dxa"/>
            <w:shd w:val="clear" w:color="auto" w:fill="D9E2F3"/>
            <w:vAlign w:val="center"/>
          </w:tcPr>
          <w:p w14:paraId="49BEC81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0FBEC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9EF7F27" w14:textId="77777777" w:rsidTr="00F32DDC">
        <w:tc>
          <w:tcPr>
            <w:tcW w:w="2837" w:type="dxa"/>
            <w:shd w:val="clear" w:color="auto" w:fill="D9E2F3"/>
            <w:vAlign w:val="center"/>
          </w:tcPr>
          <w:p w14:paraId="0DE7AA7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B8434F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2B8FAF2" w14:textId="77777777" w:rsidTr="00F32DDC">
        <w:tc>
          <w:tcPr>
            <w:tcW w:w="2837" w:type="dxa"/>
            <w:shd w:val="clear" w:color="auto" w:fill="D9E2F3"/>
            <w:vAlign w:val="center"/>
          </w:tcPr>
          <w:p w14:paraId="23EDDC3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772572FB" w14:textId="77777777" w:rsidR="00A9306E" w:rsidRPr="00FD1EE4" w:rsidRDefault="00A9306E" w:rsidP="00F32DDC">
            <w:pPr>
              <w:spacing w:before="240" w:after="240"/>
              <w:rPr>
                <w:rFonts w:ascii="GHEA Grapalat" w:eastAsia="GHEA Grapalat" w:hAnsi="GHEA Grapalat" w:cs="GHEA Grapalat"/>
              </w:rPr>
            </w:pPr>
          </w:p>
        </w:tc>
      </w:tr>
    </w:tbl>
    <w:p w14:paraId="3D80082E"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26F600A3" w14:textId="77777777" w:rsidTr="00F32DDC">
        <w:trPr>
          <w:trHeight w:val="924"/>
        </w:trPr>
        <w:tc>
          <w:tcPr>
            <w:tcW w:w="9016" w:type="dxa"/>
            <w:gridSpan w:val="2"/>
            <w:vAlign w:val="center"/>
          </w:tcPr>
          <w:p w14:paraId="73C6A6B2"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6FE6B18C" w14:textId="77777777" w:rsidTr="00F32DDC">
        <w:trPr>
          <w:trHeight w:val="684"/>
        </w:trPr>
        <w:tc>
          <w:tcPr>
            <w:tcW w:w="4508" w:type="dxa"/>
            <w:shd w:val="clear" w:color="auto" w:fill="D9E2F3"/>
            <w:vAlign w:val="center"/>
          </w:tcPr>
          <w:p w14:paraId="46833E5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33FC44C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53F5516" w14:textId="77777777" w:rsidTr="00F32DDC">
        <w:trPr>
          <w:trHeight w:val="1282"/>
        </w:trPr>
        <w:tc>
          <w:tcPr>
            <w:tcW w:w="4508" w:type="dxa"/>
            <w:shd w:val="clear" w:color="auto" w:fill="D9E2F3"/>
            <w:vAlign w:val="center"/>
          </w:tcPr>
          <w:p w14:paraId="0036375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3AF65C53" w14:textId="77777777" w:rsidR="00A9306E" w:rsidRPr="006B364D"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1840B3D3" w14:textId="77777777" w:rsidR="00A9306E" w:rsidRPr="00F10C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1B238EB1" w14:textId="77777777" w:rsidTr="00F32DDC">
        <w:tc>
          <w:tcPr>
            <w:tcW w:w="9016" w:type="dxa"/>
            <w:gridSpan w:val="2"/>
            <w:vAlign w:val="center"/>
          </w:tcPr>
          <w:p w14:paraId="69AFDFA4"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4C9AEBB7" w14:textId="77777777" w:rsidTr="00F32DDC">
        <w:tc>
          <w:tcPr>
            <w:tcW w:w="9016" w:type="dxa"/>
            <w:gridSpan w:val="2"/>
            <w:vAlign w:val="center"/>
          </w:tcPr>
          <w:p w14:paraId="3E25D64C"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6E51979B"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58D53257" w14:textId="77777777" w:rsidTr="00F32DDC">
        <w:trPr>
          <w:trHeight w:val="924"/>
        </w:trPr>
        <w:tc>
          <w:tcPr>
            <w:tcW w:w="9016" w:type="dxa"/>
            <w:gridSpan w:val="2"/>
            <w:vAlign w:val="center"/>
          </w:tcPr>
          <w:p w14:paraId="4B320421"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6648B63E" w14:textId="77777777" w:rsidTr="00F32DDC">
        <w:trPr>
          <w:trHeight w:val="684"/>
        </w:trPr>
        <w:tc>
          <w:tcPr>
            <w:tcW w:w="4508" w:type="dxa"/>
            <w:shd w:val="clear" w:color="auto" w:fill="D9E2F3"/>
            <w:vAlign w:val="center"/>
          </w:tcPr>
          <w:p w14:paraId="05F910F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3F0CBA0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91B3FA4" w14:textId="77777777" w:rsidTr="00F32DDC">
        <w:trPr>
          <w:trHeight w:val="1282"/>
        </w:trPr>
        <w:tc>
          <w:tcPr>
            <w:tcW w:w="4508" w:type="dxa"/>
            <w:shd w:val="clear" w:color="auto" w:fill="D9E2F3"/>
            <w:vAlign w:val="center"/>
          </w:tcPr>
          <w:p w14:paraId="0E84485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03D8B11D" w14:textId="77777777" w:rsidR="00A9306E" w:rsidRPr="00C843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2B0F6826" w14:textId="77777777" w:rsidR="00A9306E" w:rsidRPr="00C843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46B4999E" w14:textId="77777777" w:rsidTr="00F32DDC">
        <w:tc>
          <w:tcPr>
            <w:tcW w:w="9016" w:type="dxa"/>
            <w:gridSpan w:val="2"/>
            <w:vAlign w:val="center"/>
          </w:tcPr>
          <w:p w14:paraId="75653524"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63B01B9F" w14:textId="77777777" w:rsidTr="00F32DDC">
        <w:tc>
          <w:tcPr>
            <w:tcW w:w="9016" w:type="dxa"/>
            <w:gridSpan w:val="2"/>
            <w:vAlign w:val="center"/>
          </w:tcPr>
          <w:p w14:paraId="19761FD6"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5C217A86" w14:textId="77777777" w:rsidTr="00F32DDC">
        <w:tc>
          <w:tcPr>
            <w:tcW w:w="9016" w:type="dxa"/>
            <w:gridSpan w:val="2"/>
            <w:vAlign w:val="center"/>
          </w:tcPr>
          <w:p w14:paraId="76209C84"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6E1370FC" w14:textId="77777777" w:rsidTr="00F32DDC">
        <w:tc>
          <w:tcPr>
            <w:tcW w:w="9016" w:type="dxa"/>
            <w:gridSpan w:val="2"/>
            <w:vAlign w:val="center"/>
          </w:tcPr>
          <w:p w14:paraId="0B664937"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7AE2619D"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5E6CF70A" w14:textId="77777777" w:rsidTr="00F32DDC">
        <w:tc>
          <w:tcPr>
            <w:tcW w:w="2837" w:type="dxa"/>
            <w:shd w:val="clear" w:color="auto" w:fill="D9E2F3"/>
            <w:vAlign w:val="center"/>
          </w:tcPr>
          <w:p w14:paraId="59C7BDCB"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5EC8F50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EE577E7" w14:textId="77777777" w:rsidTr="00F32DDC">
        <w:tc>
          <w:tcPr>
            <w:tcW w:w="2837" w:type="dxa"/>
            <w:shd w:val="clear" w:color="auto" w:fill="D9E2F3"/>
            <w:vAlign w:val="center"/>
          </w:tcPr>
          <w:p w14:paraId="154E313F"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73C405F7" w14:textId="77777777" w:rsidR="00A9306E" w:rsidRPr="00B23852"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4225CAE5" w14:textId="77777777" w:rsidR="00A9306E" w:rsidRPr="00FD1EE4" w:rsidRDefault="00000000"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6D4D6C2B" w14:textId="77777777" w:rsidTr="00F32DDC">
        <w:tc>
          <w:tcPr>
            <w:tcW w:w="2837" w:type="dxa"/>
            <w:shd w:val="clear" w:color="auto" w:fill="D9E2F3"/>
            <w:vAlign w:val="center"/>
          </w:tcPr>
          <w:p w14:paraId="0435A20D"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w:t>
            </w:r>
            <w:r w:rsidRPr="005D151C">
              <w:rPr>
                <w:rFonts w:ascii="GHEA Grapalat" w:eastAsia="GHEA Grapalat" w:hAnsi="GHEA Grapalat" w:cs="GHEA Grapalat"/>
                <w:color w:val="000000"/>
              </w:rPr>
              <w:lastRenderedPageBreak/>
              <w:t>лицо или член его семьи</w:t>
            </w:r>
            <w:r>
              <w:rPr>
                <w:rFonts w:ascii="GHEA Grapalat" w:eastAsia="GHEA Grapalat" w:hAnsi="GHEA Grapalat" w:cs="GHEA Grapalat"/>
                <w:color w:val="000000"/>
              </w:rPr>
              <w:t xml:space="preserve"> </w:t>
            </w:r>
          </w:p>
        </w:tc>
        <w:tc>
          <w:tcPr>
            <w:tcW w:w="6180" w:type="dxa"/>
            <w:vAlign w:val="center"/>
          </w:tcPr>
          <w:p w14:paraId="18968AFE" w14:textId="77777777" w:rsidR="00A9306E" w:rsidRPr="005600B4"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625EE393" w14:textId="77777777" w:rsidR="00A9306E" w:rsidRPr="005600B4"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4E3BB1CB"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54DA1378" w14:textId="77777777" w:rsidTr="00F32DDC">
        <w:tc>
          <w:tcPr>
            <w:tcW w:w="2837" w:type="dxa"/>
            <w:shd w:val="clear" w:color="auto" w:fill="D9E2F3"/>
            <w:vAlign w:val="center"/>
          </w:tcPr>
          <w:p w14:paraId="6320A27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7605BAB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913A3EE" w14:textId="77777777" w:rsidTr="00F32DDC">
        <w:tc>
          <w:tcPr>
            <w:tcW w:w="2837" w:type="dxa"/>
            <w:shd w:val="clear" w:color="auto" w:fill="D9E2F3"/>
            <w:vAlign w:val="center"/>
          </w:tcPr>
          <w:p w14:paraId="4D29B39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53DB8F41" w14:textId="77777777" w:rsidR="00A9306E" w:rsidRPr="00FD1EE4" w:rsidRDefault="00A9306E" w:rsidP="00F32DDC">
            <w:pPr>
              <w:spacing w:before="240" w:after="240"/>
              <w:rPr>
                <w:rFonts w:ascii="GHEA Grapalat" w:eastAsia="GHEA Grapalat" w:hAnsi="GHEA Grapalat" w:cs="GHEA Grapalat"/>
              </w:rPr>
            </w:pPr>
          </w:p>
        </w:tc>
      </w:tr>
    </w:tbl>
    <w:p w14:paraId="7184A9D7"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97488C8"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56B014E1"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859524A" w14:textId="77777777" w:rsidTr="00F32DDC">
        <w:tc>
          <w:tcPr>
            <w:tcW w:w="2835" w:type="dxa"/>
            <w:shd w:val="clear" w:color="auto" w:fill="D9E2F3"/>
            <w:vAlign w:val="center"/>
          </w:tcPr>
          <w:p w14:paraId="3C1DECB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30F987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FDA211D" w14:textId="77777777" w:rsidTr="00F32DDC">
        <w:tc>
          <w:tcPr>
            <w:tcW w:w="2835" w:type="dxa"/>
            <w:shd w:val="clear" w:color="auto" w:fill="D9E2F3"/>
            <w:vAlign w:val="center"/>
          </w:tcPr>
          <w:p w14:paraId="45B6D62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2422D8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D985607" w14:textId="77777777" w:rsidTr="00F32DDC">
        <w:tc>
          <w:tcPr>
            <w:tcW w:w="2835" w:type="dxa"/>
            <w:shd w:val="clear" w:color="auto" w:fill="D9E2F3"/>
            <w:vAlign w:val="center"/>
          </w:tcPr>
          <w:p w14:paraId="3E35136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153717C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9A6B4A7" w14:textId="77777777" w:rsidTr="00F32DDC">
        <w:tc>
          <w:tcPr>
            <w:tcW w:w="2835" w:type="dxa"/>
            <w:shd w:val="clear" w:color="auto" w:fill="D9E2F3"/>
            <w:vAlign w:val="center"/>
          </w:tcPr>
          <w:p w14:paraId="58294CD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375CF8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D1C9495" w14:textId="77777777" w:rsidTr="00F32DDC">
        <w:tc>
          <w:tcPr>
            <w:tcW w:w="2835" w:type="dxa"/>
            <w:shd w:val="clear" w:color="auto" w:fill="D9E2F3"/>
            <w:vAlign w:val="center"/>
          </w:tcPr>
          <w:p w14:paraId="2B6D18E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3610C2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9B3BDCF" w14:textId="77777777" w:rsidTr="00F32DDC">
        <w:tc>
          <w:tcPr>
            <w:tcW w:w="2835" w:type="dxa"/>
            <w:shd w:val="clear" w:color="auto" w:fill="D9E2F3"/>
            <w:vAlign w:val="center"/>
          </w:tcPr>
          <w:p w14:paraId="1C7CCC2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7AAFEA1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B901BD9" w14:textId="77777777" w:rsidTr="00F32DDC">
        <w:tc>
          <w:tcPr>
            <w:tcW w:w="2835" w:type="dxa"/>
            <w:shd w:val="clear" w:color="auto" w:fill="D9E2F3"/>
            <w:vAlign w:val="center"/>
          </w:tcPr>
          <w:p w14:paraId="0F857F0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F67C8D4" w14:textId="77777777" w:rsidR="00A9306E" w:rsidRPr="00FD1EE4" w:rsidRDefault="00A9306E" w:rsidP="00F32DDC">
            <w:pPr>
              <w:spacing w:before="240" w:after="240"/>
              <w:rPr>
                <w:rFonts w:ascii="GHEA Grapalat" w:eastAsia="GHEA Grapalat" w:hAnsi="GHEA Grapalat" w:cs="GHEA Grapalat"/>
              </w:rPr>
            </w:pPr>
          </w:p>
        </w:tc>
      </w:tr>
    </w:tbl>
    <w:p w14:paraId="02891B78"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1DD75B1" w14:textId="77777777" w:rsidTr="00F32DDC">
        <w:trPr>
          <w:trHeight w:val="853"/>
        </w:trPr>
        <w:tc>
          <w:tcPr>
            <w:tcW w:w="2835" w:type="dxa"/>
            <w:vMerge w:val="restart"/>
            <w:shd w:val="clear" w:color="auto" w:fill="D9E2F3"/>
            <w:vAlign w:val="center"/>
          </w:tcPr>
          <w:p w14:paraId="60EF7095"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CBEE17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A8206C2" w14:textId="77777777" w:rsidTr="00F32DDC">
        <w:trPr>
          <w:trHeight w:val="850"/>
        </w:trPr>
        <w:tc>
          <w:tcPr>
            <w:tcW w:w="2835" w:type="dxa"/>
            <w:vMerge/>
            <w:shd w:val="clear" w:color="auto" w:fill="D9E2F3"/>
            <w:vAlign w:val="center"/>
          </w:tcPr>
          <w:p w14:paraId="47F8D5C0"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02D076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1DB19A0" w14:textId="77777777" w:rsidTr="00F32DDC">
        <w:trPr>
          <w:trHeight w:val="850"/>
        </w:trPr>
        <w:tc>
          <w:tcPr>
            <w:tcW w:w="2835" w:type="dxa"/>
            <w:vMerge/>
            <w:shd w:val="clear" w:color="auto" w:fill="D9E2F3"/>
            <w:vAlign w:val="center"/>
          </w:tcPr>
          <w:p w14:paraId="794A227B"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19B90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D345AD0" w14:textId="77777777" w:rsidTr="00F32DDC">
        <w:trPr>
          <w:trHeight w:val="850"/>
        </w:trPr>
        <w:tc>
          <w:tcPr>
            <w:tcW w:w="2835" w:type="dxa"/>
            <w:vMerge/>
            <w:shd w:val="clear" w:color="auto" w:fill="D9E2F3"/>
            <w:vAlign w:val="center"/>
          </w:tcPr>
          <w:p w14:paraId="7D730D27"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1CC7F1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C33406D" w14:textId="77777777" w:rsidTr="00F32DDC">
        <w:trPr>
          <w:trHeight w:val="850"/>
        </w:trPr>
        <w:tc>
          <w:tcPr>
            <w:tcW w:w="2835" w:type="dxa"/>
            <w:vMerge/>
            <w:shd w:val="clear" w:color="auto" w:fill="D9E2F3"/>
            <w:vAlign w:val="center"/>
          </w:tcPr>
          <w:p w14:paraId="3C8CC603"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F9542DE" w14:textId="77777777" w:rsidR="00A9306E" w:rsidRPr="00FD1EE4" w:rsidRDefault="00A9306E" w:rsidP="00F32DDC">
            <w:pPr>
              <w:spacing w:before="240" w:after="240"/>
              <w:rPr>
                <w:rFonts w:ascii="GHEA Grapalat" w:eastAsia="GHEA Grapalat" w:hAnsi="GHEA Grapalat" w:cs="GHEA Grapalat"/>
              </w:rPr>
            </w:pPr>
          </w:p>
        </w:tc>
      </w:tr>
    </w:tbl>
    <w:p w14:paraId="753B6026"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7EBBF2C" w14:textId="77777777" w:rsidTr="00F32DDC">
        <w:tc>
          <w:tcPr>
            <w:tcW w:w="2835" w:type="dxa"/>
            <w:shd w:val="clear" w:color="auto" w:fill="D9E2F3"/>
            <w:vAlign w:val="center"/>
          </w:tcPr>
          <w:p w14:paraId="01E487B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37385A4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58575EC" w14:textId="77777777" w:rsidTr="00F32DDC">
        <w:tc>
          <w:tcPr>
            <w:tcW w:w="2835" w:type="dxa"/>
            <w:shd w:val="clear" w:color="auto" w:fill="D9E2F3"/>
            <w:vAlign w:val="center"/>
          </w:tcPr>
          <w:p w14:paraId="7A11A4A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11E6277C" w14:textId="77777777" w:rsidR="00A9306E" w:rsidRPr="00FD1EE4" w:rsidRDefault="00A9306E" w:rsidP="00F32DDC">
            <w:pPr>
              <w:spacing w:before="240" w:after="240"/>
              <w:rPr>
                <w:rFonts w:ascii="GHEA Grapalat" w:eastAsia="GHEA Grapalat" w:hAnsi="GHEA Grapalat" w:cs="GHEA Grapalat"/>
              </w:rPr>
            </w:pPr>
          </w:p>
        </w:tc>
      </w:tr>
    </w:tbl>
    <w:p w14:paraId="2C09A937"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09AD6B97" w14:textId="77777777"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14:paraId="2B9D74E8" w14:textId="77777777" w:rsidTr="00F32DDC">
        <w:tc>
          <w:tcPr>
            <w:tcW w:w="9016" w:type="dxa"/>
            <w:shd w:val="clear" w:color="auto" w:fill="DBE5F1" w:themeFill="accent1" w:themeFillTint="33"/>
          </w:tcPr>
          <w:p w14:paraId="5D0533B4"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12EE3547" w14:textId="77777777" w:rsidTr="00F32DDC">
        <w:trPr>
          <w:trHeight w:val="10187"/>
        </w:trPr>
        <w:tc>
          <w:tcPr>
            <w:tcW w:w="9016" w:type="dxa"/>
          </w:tcPr>
          <w:p w14:paraId="529AAD11" w14:textId="77777777" w:rsidR="00A9306E" w:rsidRPr="00FD1EE4" w:rsidRDefault="00A9306E" w:rsidP="00F32DDC">
            <w:pPr>
              <w:rPr>
                <w:rFonts w:ascii="GHEA Grapalat" w:eastAsia="GHEA Grapalat" w:hAnsi="GHEA Grapalat" w:cs="GHEA Grapalat"/>
                <w:b/>
                <w:color w:val="000000"/>
              </w:rPr>
            </w:pPr>
          </w:p>
        </w:tc>
      </w:tr>
    </w:tbl>
    <w:p w14:paraId="577E9EF0"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2FA4353B" w14:textId="77777777" w:rsidR="00A9306E" w:rsidRDefault="00A9306E" w:rsidP="00A9306E">
      <w:pPr>
        <w:rPr>
          <w:rFonts w:ascii="GHEA Grapalat" w:hAnsi="GHEA Grapalat"/>
          <w:b/>
        </w:rPr>
      </w:pPr>
    </w:p>
    <w:p w14:paraId="499ADC52" w14:textId="77777777" w:rsidR="00A9306E" w:rsidRDefault="00A9306E" w:rsidP="00A9306E">
      <w:pPr>
        <w:rPr>
          <w:ins w:id="5" w:author="Inesa Kocharyan" w:date="2021-09-01T11:45:00Z"/>
          <w:rFonts w:ascii="GHEA Grapalat" w:hAnsi="GHEA Grapalat"/>
          <w:b/>
        </w:rPr>
      </w:pPr>
    </w:p>
    <w:p w14:paraId="5502FEFE" w14:textId="77777777" w:rsidR="00A9306E" w:rsidRDefault="00A9306E" w:rsidP="00A9306E">
      <w:pPr>
        <w:rPr>
          <w:rFonts w:ascii="GHEA Grapalat" w:hAnsi="GHEA Grapalat"/>
          <w:b/>
        </w:rPr>
      </w:pPr>
      <w:r>
        <w:rPr>
          <w:rFonts w:ascii="GHEA Grapalat" w:hAnsi="GHEA Grapalat"/>
          <w:b/>
        </w:rPr>
        <w:br w:type="page"/>
      </w:r>
    </w:p>
    <w:p w14:paraId="6EFD41DE"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04D4DB90"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4F7C4CD" w14:textId="77777777"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045F417" w14:textId="77777777"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76B20DDD" w14:textId="77777777"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27CACCA0" w14:textId="77777777"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A18DAFC"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95CC9E"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BD77F6D"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5402AA6"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9B10907" w14:textId="77777777"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7B452DE"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BDBFC1E"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7163F332" w14:textId="77777777"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275BF60"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A3B833E"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7826B24B"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F92E01A"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w:t>
      </w:r>
      <w:r w:rsidRPr="000306ED">
        <w:rPr>
          <w:rFonts w:ascii="GHEA Grapalat" w:hAnsi="GHEA Grapalat"/>
        </w:rPr>
        <w:lastRenderedPageBreak/>
        <w:t>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0AC4533"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BE783D4"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BB92EBC"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A42D084"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30463949"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11107D7D"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40AAE154"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69320D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55FC355"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rPr>
        <w:lastRenderedPageBreak/>
        <w:t xml:space="preserve">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45D544A8"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21B7C463"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21F5DE43"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705C7113"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256AE3B5"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10AE6FB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w:t>
      </w:r>
      <w:r w:rsidRPr="000306ED">
        <w:rPr>
          <w:rFonts w:ascii="GHEA Grapalat" w:hAnsi="GHEA Grapalat"/>
        </w:rPr>
        <w:lastRenderedPageBreak/>
        <w:t>полностью контролирующего Организацию, этот подраздел не подлежит заполнению.</w:t>
      </w:r>
    </w:p>
    <w:p w14:paraId="0EFFCA7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06063589"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7406C23"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3D814A5D" w14:textId="77777777" w:rsidR="00B32672" w:rsidRPr="00B32672" w:rsidRDefault="00B32672" w:rsidP="00A9306E">
      <w:pPr>
        <w:spacing w:line="360" w:lineRule="auto"/>
        <w:contextualSpacing/>
        <w:jc w:val="both"/>
        <w:rPr>
          <w:rFonts w:ascii="GHEA Grapalat" w:hAnsi="GHEA Grapalat"/>
        </w:rPr>
      </w:pPr>
    </w:p>
    <w:p w14:paraId="240EAED9"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6256853C"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2C4236CD" w14:textId="77777777" w:rsidR="00A9306E" w:rsidRDefault="00A9306E">
      <w:pPr>
        <w:rPr>
          <w:rFonts w:ascii="GHEA Grapalat" w:hAnsi="GHEA Grapalat"/>
          <w:b/>
        </w:rPr>
      </w:pPr>
      <w:r>
        <w:rPr>
          <w:rFonts w:ascii="GHEA Grapalat" w:hAnsi="GHEA Grapalat"/>
          <w:b/>
        </w:rPr>
        <w:br w:type="page"/>
      </w:r>
    </w:p>
    <w:p w14:paraId="033D0E73"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585FF930" w14:textId="68B18CE1" w:rsidR="00B2572B" w:rsidRPr="007F381F" w:rsidRDefault="00B2572B" w:rsidP="007F381F">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AB5994">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9D106A">
        <w:rPr>
          <w:rFonts w:ascii="GHEA Grapalat" w:hAnsi="GHEA Grapalat"/>
          <w:b/>
          <w:sz w:val="24"/>
          <w:szCs w:val="24"/>
        </w:rPr>
        <w:t>HFF-NTsDzB-2025/1</w:t>
      </w:r>
    </w:p>
    <w:p w14:paraId="74E7951B"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73502883" w14:textId="77777777" w:rsidR="00B2572B" w:rsidRPr="009044F1" w:rsidRDefault="00B2572B" w:rsidP="00B46D58">
      <w:pPr>
        <w:widowControl w:val="0"/>
        <w:spacing w:after="120"/>
        <w:ind w:firstLine="567"/>
        <w:jc w:val="center"/>
        <w:rPr>
          <w:rFonts w:ascii="GHEA Grapalat" w:hAnsi="GHEA Grapalat"/>
        </w:rPr>
      </w:pPr>
    </w:p>
    <w:p w14:paraId="652F2598" w14:textId="21CF277F" w:rsidR="005744FC" w:rsidRPr="007F381F" w:rsidRDefault="00B2572B" w:rsidP="00B46D58">
      <w:pPr>
        <w:widowControl w:val="0"/>
        <w:spacing w:after="160"/>
        <w:ind w:firstLine="567"/>
        <w:jc w:val="both"/>
        <w:rPr>
          <w:rFonts w:ascii="GHEA Grapalat" w:hAnsi="GHEA Grapalat"/>
          <w:b/>
        </w:rPr>
      </w:pPr>
      <w:r w:rsidRPr="005744FC">
        <w:rPr>
          <w:rFonts w:ascii="GHEA Grapalat" w:hAnsi="GHEA Grapalat"/>
          <w:spacing w:val="-6"/>
        </w:rPr>
        <w:t xml:space="preserve">Рассмотрев приглашение на </w:t>
      </w:r>
      <w:r w:rsidR="00AB5994">
        <w:rPr>
          <w:rFonts w:ascii="GHEA Grapalat" w:hAnsi="GHEA Grapalat"/>
          <w:spacing w:val="-6"/>
        </w:rPr>
        <w:t>запрос котировок</w:t>
      </w:r>
      <w:r w:rsidRPr="005744FC">
        <w:rPr>
          <w:rFonts w:ascii="GHEA Grapalat" w:hAnsi="GHEA Grapalat"/>
          <w:spacing w:val="-6"/>
        </w:rPr>
        <w:t xml:space="preserve"> под кодом </w:t>
      </w:r>
      <w:r w:rsidR="009D106A">
        <w:rPr>
          <w:rFonts w:ascii="GHEA Grapalat" w:hAnsi="GHEA Grapalat"/>
          <w:b/>
        </w:rPr>
        <w:t>HFF-NTsDzB-2025/1</w:t>
      </w:r>
      <w:r w:rsidRPr="007F381F">
        <w:rPr>
          <w:rFonts w:ascii="GHEA Grapalat" w:hAnsi="GHEA Grapalat"/>
          <w:b/>
        </w:rPr>
        <w:t xml:space="preserve">, </w:t>
      </w:r>
    </w:p>
    <w:p w14:paraId="5CC229BC"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FC7F24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54A5831A"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6CA34DF7"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52BFBCEE"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4FF2EE8C"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35B64767"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2CDE0C64"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5D8E273A"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3183C02D"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26704B9A"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D1110D6"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3D60C082"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0BFD27A"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9FA47E4"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11A4F12A"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7FC48B21"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321A7E01"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2A2E7788"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43C61464"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21092004" w14:textId="77777777" w:rsidR="004A317B" w:rsidRPr="005744FC" w:rsidRDefault="007F381F" w:rsidP="00B46D58">
            <w:pPr>
              <w:widowControl w:val="0"/>
              <w:rPr>
                <w:rFonts w:ascii="GHEA Grapalat" w:hAnsi="GHEA Grapalat"/>
                <w:sz w:val="20"/>
                <w:szCs w:val="20"/>
              </w:rPr>
            </w:pPr>
            <w:r w:rsidRPr="007F381F">
              <w:rPr>
                <w:rFonts w:ascii="GHEA Grapalat" w:hAnsi="GHEA Grapalat"/>
              </w:rPr>
              <w:t xml:space="preserve">Консультационные услуги по разработке проектно-сметной документации строительства </w:t>
            </w:r>
            <w:r w:rsidR="00452591">
              <w:rPr>
                <w:rFonts w:ascii="GHEA Grapalat" w:hAnsi="GHEA Grapalat"/>
              </w:rPr>
              <w:t>футбольной академии в общине Давташен г. Еревана.</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761DEB34"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74D51B1B"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2E7DC655" w14:textId="77777777" w:rsidR="004A317B" w:rsidRPr="005744FC" w:rsidRDefault="004A317B" w:rsidP="00B46D58">
            <w:pPr>
              <w:widowControl w:val="0"/>
              <w:jc w:val="center"/>
              <w:rPr>
                <w:rFonts w:ascii="GHEA Grapalat" w:hAnsi="GHEA Grapalat"/>
                <w:sz w:val="20"/>
                <w:szCs w:val="20"/>
              </w:rPr>
            </w:pPr>
          </w:p>
        </w:tc>
      </w:tr>
    </w:tbl>
    <w:p w14:paraId="53AC6F47"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935CC97"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3FF66F82" w14:textId="77777777" w:rsidR="00DC619D" w:rsidRPr="00D3436F" w:rsidRDefault="00DC619D" w:rsidP="00B46D58">
      <w:pPr>
        <w:widowControl w:val="0"/>
        <w:spacing w:after="160"/>
        <w:jc w:val="both"/>
        <w:rPr>
          <w:rFonts w:ascii="GHEA Grapalat" w:hAnsi="GHEA Grapalat"/>
          <w:lang w:val="es-ES"/>
        </w:rPr>
      </w:pPr>
    </w:p>
    <w:p w14:paraId="6C209FF9"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3AA5F3D1" w14:textId="77777777" w:rsidR="00B2572B" w:rsidRPr="00B138F3" w:rsidRDefault="00B217BB" w:rsidP="007F381F">
      <w:pPr>
        <w:jc w:val="right"/>
        <w:rPr>
          <w:rFonts w:ascii="GHEA Grapalat" w:hAnsi="GHEA Grapalat" w:cs="Arial"/>
          <w:b/>
        </w:rPr>
      </w:pPr>
      <w:r>
        <w:rPr>
          <w:rFonts w:ascii="GHEA Grapalat" w:hAnsi="GHEA Grapalat"/>
          <w:b/>
        </w:rPr>
        <w:br w:type="page"/>
      </w:r>
      <w:r w:rsidR="00B2572B" w:rsidRPr="00B138F3">
        <w:rPr>
          <w:rFonts w:ascii="GHEA Grapalat" w:hAnsi="GHEA Grapalat"/>
          <w:b/>
        </w:rPr>
        <w:lastRenderedPageBreak/>
        <w:t xml:space="preserve">Приложение № </w:t>
      </w:r>
      <w:r w:rsidR="001F7821" w:rsidRPr="00B138F3">
        <w:rPr>
          <w:rFonts w:ascii="GHEA Grapalat" w:hAnsi="GHEA Grapalat"/>
          <w:b/>
        </w:rPr>
        <w:t>3</w:t>
      </w:r>
    </w:p>
    <w:p w14:paraId="0B87632F" w14:textId="4524E9ED" w:rsidR="00B2572B" w:rsidRPr="007F381F" w:rsidRDefault="00B2572B" w:rsidP="00B46D58">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 xml:space="preserve">к Приглашению на </w:t>
      </w:r>
      <w:r w:rsidR="00AB5994">
        <w:rPr>
          <w:rFonts w:ascii="GHEA Grapalat" w:hAnsi="GHEA Grapalat"/>
          <w:b/>
          <w:sz w:val="24"/>
          <w:szCs w:val="24"/>
        </w:rPr>
        <w:t>запрос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9D106A">
        <w:rPr>
          <w:rFonts w:ascii="GHEA Grapalat" w:hAnsi="GHEA Grapalat"/>
          <w:b/>
          <w:sz w:val="24"/>
          <w:szCs w:val="24"/>
        </w:rPr>
        <w:t>HFF-NTsDzB-2025/1</w:t>
      </w:r>
    </w:p>
    <w:p w14:paraId="63F4B5C6" w14:textId="77777777"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3DEE5382" w14:textId="77777777"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B066F40" w14:textId="77777777" w:rsidR="000E5A91" w:rsidRPr="00B138F3" w:rsidRDefault="000E5A91" w:rsidP="000E5A91">
      <w:pPr>
        <w:widowControl w:val="0"/>
        <w:spacing w:after="160"/>
        <w:ind w:left="567" w:right="565"/>
        <w:jc w:val="center"/>
        <w:rPr>
          <w:rFonts w:ascii="GHEA Grapalat" w:hAnsi="GHEA Grapalat"/>
          <w:b/>
        </w:rPr>
      </w:pPr>
    </w:p>
    <w:p w14:paraId="40E6DFF6" w14:textId="07B0A3F8"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009D106A">
        <w:rPr>
          <w:rFonts w:ascii="GHEA Grapalat" w:hAnsi="GHEA Grapalat"/>
          <w:b/>
        </w:rPr>
        <w:t>HFF-NTsDzB-2025/1</w:t>
      </w:r>
      <w:r w:rsidRPr="00B138F3">
        <w:rPr>
          <w:rFonts w:ascii="GHEA Grapalat" w:eastAsiaTheme="minorHAnsi" w:hAnsi="GHEA Grapalat" w:cstheme="minorBidi"/>
          <w:bCs/>
        </w:rPr>
        <w:t xml:space="preserve"> организованной</w:t>
      </w:r>
    </w:p>
    <w:p w14:paraId="742AC7FD" w14:textId="77777777"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28473D22"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000FD85" w14:textId="77777777"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510AABAF"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216946A5"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5EC7FB43" w14:textId="77777777"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38FF1295"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2C789E6B"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6242DE"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6AC09E1"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A0F34">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6103BE4D"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67A86756"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42914681" w14:textId="77777777"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14:paraId="5A4A8ACB"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78BB75F8"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4AA99E55"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82C0ACD" w14:textId="77777777"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CC378E">
        <w:rPr>
          <w:rFonts w:ascii="GHEA Grapalat" w:eastAsiaTheme="minorHAnsi" w:hAnsi="GHEA Grapalat" w:cstheme="minorBidi"/>
        </w:rPr>
        <w:t>с момента выпуска и в силе</w:t>
      </w:r>
      <w:r w:rsidR="00CC378E" w:rsidRPr="007C2C8F">
        <w:rPr>
          <w:rFonts w:ascii="GHEA Grapalat" w:eastAsiaTheme="minorHAnsi" w:hAnsi="GHEA Grapalat" w:cstheme="minorBidi"/>
        </w:rPr>
        <w:t xml:space="preserve"> </w:t>
      </w:r>
      <w:r w:rsidRPr="00B138F3">
        <w:rPr>
          <w:rFonts w:ascii="GHEA Grapalat" w:eastAsiaTheme="minorHAnsi" w:hAnsi="GHEA Grapalat" w:cstheme="minorBidi"/>
        </w:rPr>
        <w:t>девяносто рабочих дней</w:t>
      </w:r>
      <w:r w:rsidR="00400A74">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CC378E" w:rsidRPr="00AA4C59">
        <w:rPr>
          <w:rFonts w:ascii="GHEA Grapalat" w:eastAsiaTheme="minorHAnsi" w:hAnsi="GHEA Grapalat" w:cstheme="minorBidi"/>
        </w:rPr>
        <w:t xml:space="preserve">истечения </w:t>
      </w:r>
      <w:r w:rsidR="00CC378E">
        <w:rPr>
          <w:rFonts w:ascii="GHEA Grapalat" w:eastAsiaTheme="minorHAnsi" w:hAnsi="GHEA Grapalat" w:cstheme="minorBidi"/>
        </w:rPr>
        <w:t xml:space="preserve">крайнего </w:t>
      </w:r>
      <w:r w:rsidR="00CC378E"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заявки на участие в организованной бенефициаром процедуре закупок под кодом   ________________________________.</w:t>
      </w:r>
    </w:p>
    <w:p w14:paraId="7CA75833" w14:textId="77777777"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3AEF94CA" w14:textId="77777777" w:rsidR="00CC378E" w:rsidRDefault="0036746C"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564E3F">
        <w:rPr>
          <w:rFonts w:ascii="GHEA Grapalat" w:eastAsiaTheme="minorHAnsi" w:hAnsi="GHEA Grapalat" w:cstheme="minorBidi"/>
        </w:rPr>
        <w:t>Информацию о факте предоставления настоящей гарантии</w:t>
      </w:r>
      <w:r w:rsidR="007D4987" w:rsidRPr="00564E3F">
        <w:rPr>
          <w:rFonts w:ascii="GHEA Grapalat" w:eastAsiaTheme="minorHAnsi" w:hAnsi="GHEA Grapalat" w:cstheme="minorBidi"/>
        </w:rPr>
        <w:t>--</w:t>
      </w:r>
      <w:r w:rsidR="007D4987" w:rsidRPr="00564E3F">
        <w:t xml:space="preserve"> </w:t>
      </w:r>
      <w:r w:rsidR="007D4987" w:rsidRPr="00564E3F">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Pr="00564E3F">
        <w:rPr>
          <w:rFonts w:ascii="GHEA Grapalat" w:eastAsiaTheme="minorHAnsi" w:hAnsi="GHEA Grapalat" w:cstheme="minorBidi"/>
        </w:rPr>
        <w:t xml:space="preserve"> без</w:t>
      </w:r>
      <w:r w:rsidRPr="00EC0CC9">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w:t>
      </w:r>
      <w:r w:rsidR="00CC378E">
        <w:rPr>
          <w:rFonts w:ascii="GHEA Grapalat" w:eastAsiaTheme="minorHAnsi" w:hAnsi="GHEA Grapalat" w:cstheme="minorBidi"/>
        </w:rPr>
        <w:t xml:space="preserve">----------------------------------------------------------------------------------     </w:t>
      </w:r>
      <w:r w:rsidRPr="00EC0CC9">
        <w:rPr>
          <w:rFonts w:ascii="GHEA Grapalat" w:eastAsiaTheme="minorHAnsi" w:hAnsi="GHEA Grapalat" w:cstheme="minorBidi"/>
        </w:rPr>
        <w:t xml:space="preserve">который указан в </w:t>
      </w:r>
    </w:p>
    <w:p w14:paraId="142BD164" w14:textId="77777777" w:rsidR="00CC378E" w:rsidRDefault="00CC378E"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b w:val="0"/>
          <w:bCs w:val="0"/>
          <w:sz w:val="20"/>
          <w:szCs w:val="20"/>
        </w:rPr>
        <w:t>адрес эл. почты секретаря</w:t>
      </w:r>
    </w:p>
    <w:p w14:paraId="700CB228" w14:textId="77777777" w:rsidR="0036746C" w:rsidRDefault="0036746C" w:rsidP="0036746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EC0CC9">
        <w:rPr>
          <w:rFonts w:ascii="GHEA Grapalat" w:eastAsiaTheme="minorHAnsi" w:hAnsi="GHEA Grapalat" w:cstheme="minorBidi"/>
        </w:rPr>
        <w:t>упомянутом в настоящем пункте приглашении к процедуре закупок.</w:t>
      </w:r>
    </w:p>
    <w:p w14:paraId="321B97A7" w14:textId="77777777" w:rsidR="0036746C" w:rsidRDefault="0036746C" w:rsidP="0036746C">
      <w:pPr>
        <w:pStyle w:val="NormalWeb"/>
        <w:shd w:val="clear" w:color="auto" w:fill="FFFFFF"/>
        <w:spacing w:before="0" w:beforeAutospacing="0" w:after="0" w:afterAutospacing="0"/>
        <w:ind w:firstLine="375"/>
        <w:jc w:val="both"/>
        <w:rPr>
          <w:rStyle w:val="Strong"/>
          <w:b w:val="0"/>
          <w:bCs w:val="0"/>
          <w:sz w:val="20"/>
          <w:szCs w:val="20"/>
        </w:rPr>
      </w:pPr>
    </w:p>
    <w:p w14:paraId="6795A387" w14:textId="77777777"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2AF6548" w14:textId="77777777" w:rsidR="00BF7253" w:rsidRPr="00C10A50"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выдающему гарантию, в письменной форме. К требованию прилага</w:t>
      </w:r>
      <w:r w:rsidR="00C10A50" w:rsidRPr="00C10A50">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C10A50" w:rsidRPr="00C10A50">
        <w:rPr>
          <w:rFonts w:ascii="GHEA Grapalat" w:eastAsiaTheme="minorHAnsi" w:hAnsi="GHEA Grapalat" w:cstheme="minorBidi"/>
        </w:rPr>
        <w:t>.</w:t>
      </w:r>
    </w:p>
    <w:p w14:paraId="4DCD62EE"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B593454"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8395BA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7CCC30"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1DB216B8"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41E5D0C"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2BE464C9"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14:paraId="73FB3B2C"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81A041E" w14:textId="77777777"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91CB38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D216BCA"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30DB01"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14:paraId="2B4E9F2A"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23CD405"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29E7B69"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4F162C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B686CBF" w14:textId="77777777"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7020DB83"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379221CF" w14:textId="77777777"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C27C75B" w14:textId="77777777" w:rsidR="000E5A91" w:rsidRPr="00B138F3" w:rsidRDefault="000E5A91" w:rsidP="00BF7253">
      <w:pPr>
        <w:pStyle w:val="BodyTextIndent"/>
        <w:widowControl w:val="0"/>
        <w:spacing w:after="160" w:line="240" w:lineRule="auto"/>
        <w:rPr>
          <w:rFonts w:ascii="GHEA Grapalat" w:hAnsi="GHEA Grapalat" w:cs="Sylfaen"/>
          <w:i w:val="0"/>
          <w:sz w:val="24"/>
          <w:szCs w:val="24"/>
        </w:rPr>
      </w:pPr>
    </w:p>
    <w:p w14:paraId="1D17E100" w14:textId="77777777" w:rsidR="00260163" w:rsidRPr="00B138F3" w:rsidRDefault="00260163" w:rsidP="00B46D58">
      <w:pPr>
        <w:widowControl w:val="0"/>
        <w:spacing w:after="160"/>
        <w:ind w:left="567" w:right="565"/>
        <w:jc w:val="center"/>
        <w:rPr>
          <w:rFonts w:ascii="GHEA Grapalat" w:hAnsi="GHEA Grapalat"/>
          <w:b/>
        </w:rPr>
      </w:pPr>
    </w:p>
    <w:p w14:paraId="381F890E" w14:textId="77777777" w:rsidR="00CF2692" w:rsidRPr="00B138F3" w:rsidRDefault="00CF2692" w:rsidP="00B46D58">
      <w:pPr>
        <w:widowControl w:val="0"/>
        <w:spacing w:after="160"/>
        <w:ind w:left="567" w:right="565"/>
        <w:jc w:val="center"/>
        <w:rPr>
          <w:rFonts w:ascii="GHEA Grapalat" w:hAnsi="GHEA Grapalat"/>
          <w:b/>
        </w:rPr>
      </w:pPr>
    </w:p>
    <w:p w14:paraId="2CD99F93" w14:textId="77777777" w:rsidR="00CF2692" w:rsidRPr="00B138F3" w:rsidRDefault="00CF2692" w:rsidP="00B46D58">
      <w:pPr>
        <w:widowControl w:val="0"/>
        <w:spacing w:after="160"/>
        <w:ind w:left="567" w:right="565"/>
        <w:jc w:val="center"/>
        <w:rPr>
          <w:rFonts w:ascii="GHEA Grapalat" w:hAnsi="GHEA Grapalat"/>
          <w:b/>
        </w:rPr>
      </w:pPr>
    </w:p>
    <w:p w14:paraId="33CB9ACD" w14:textId="77777777" w:rsidR="00CF2692" w:rsidRPr="00B138F3" w:rsidRDefault="00CF2692" w:rsidP="00B46D58">
      <w:pPr>
        <w:widowControl w:val="0"/>
        <w:spacing w:after="160"/>
        <w:ind w:left="567" w:right="565"/>
        <w:jc w:val="center"/>
        <w:rPr>
          <w:rFonts w:ascii="GHEA Grapalat" w:hAnsi="GHEA Grapalat"/>
          <w:b/>
        </w:rPr>
      </w:pPr>
    </w:p>
    <w:p w14:paraId="24FE807E" w14:textId="77777777" w:rsidR="00CF2692" w:rsidRPr="00B138F3" w:rsidRDefault="00CF2692" w:rsidP="00B46D58">
      <w:pPr>
        <w:widowControl w:val="0"/>
        <w:spacing w:after="160"/>
        <w:ind w:left="567" w:right="565"/>
        <w:jc w:val="center"/>
        <w:rPr>
          <w:rFonts w:ascii="GHEA Grapalat" w:hAnsi="GHEA Grapalat"/>
          <w:b/>
        </w:rPr>
      </w:pPr>
    </w:p>
    <w:p w14:paraId="52942954" w14:textId="77777777" w:rsidR="00CF2692" w:rsidRPr="00B138F3" w:rsidRDefault="00CF2692" w:rsidP="00B46D58">
      <w:pPr>
        <w:widowControl w:val="0"/>
        <w:spacing w:after="160"/>
        <w:ind w:left="567" w:right="565"/>
        <w:jc w:val="center"/>
        <w:rPr>
          <w:rFonts w:ascii="GHEA Grapalat" w:hAnsi="GHEA Grapalat"/>
          <w:b/>
        </w:rPr>
      </w:pPr>
    </w:p>
    <w:p w14:paraId="19026744" w14:textId="77777777" w:rsidR="00CF2692" w:rsidRPr="00B138F3" w:rsidRDefault="00CF2692" w:rsidP="00B46D58">
      <w:pPr>
        <w:widowControl w:val="0"/>
        <w:spacing w:after="160"/>
        <w:ind w:left="567" w:right="565"/>
        <w:jc w:val="center"/>
        <w:rPr>
          <w:rFonts w:ascii="GHEA Grapalat" w:hAnsi="GHEA Grapalat"/>
          <w:b/>
        </w:rPr>
      </w:pPr>
    </w:p>
    <w:p w14:paraId="0C4056D3" w14:textId="77777777" w:rsidR="009B7A85" w:rsidRDefault="009B7A85" w:rsidP="001005B0">
      <w:pPr>
        <w:widowControl w:val="0"/>
        <w:spacing w:after="160"/>
        <w:ind w:firstLine="567"/>
        <w:jc w:val="right"/>
        <w:rPr>
          <w:rFonts w:ascii="GHEA Grapalat" w:hAnsi="GHEA Grapalat"/>
          <w:b/>
        </w:rPr>
      </w:pPr>
    </w:p>
    <w:p w14:paraId="1B4F9C32" w14:textId="77777777" w:rsidR="007F381F" w:rsidRPr="00452591" w:rsidRDefault="007F381F" w:rsidP="001005B0">
      <w:pPr>
        <w:widowControl w:val="0"/>
        <w:spacing w:after="160"/>
        <w:ind w:firstLine="567"/>
        <w:jc w:val="right"/>
        <w:rPr>
          <w:rFonts w:ascii="GHEA Grapalat" w:hAnsi="GHEA Grapalat"/>
          <w:b/>
        </w:rPr>
      </w:pPr>
    </w:p>
    <w:p w14:paraId="5827DED6" w14:textId="77777777" w:rsidR="007F381F" w:rsidRPr="00452591" w:rsidRDefault="007F381F" w:rsidP="001005B0">
      <w:pPr>
        <w:widowControl w:val="0"/>
        <w:spacing w:after="160"/>
        <w:ind w:firstLine="567"/>
        <w:jc w:val="right"/>
        <w:rPr>
          <w:rFonts w:ascii="GHEA Grapalat" w:hAnsi="GHEA Grapalat"/>
          <w:b/>
        </w:rPr>
      </w:pPr>
    </w:p>
    <w:p w14:paraId="0C9CAC2F" w14:textId="77777777"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14:paraId="718644E3" w14:textId="74E39660"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 xml:space="preserve">к Приглашению на </w:t>
      </w:r>
      <w:r w:rsidR="00AB5994">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9D106A">
        <w:rPr>
          <w:rFonts w:ascii="GHEA Grapalat" w:hAnsi="GHEA Grapalat"/>
          <w:b/>
        </w:rPr>
        <w:t>HFF-NTsDzB-2025/1</w:t>
      </w:r>
    </w:p>
    <w:p w14:paraId="470DB30C" w14:textId="77777777"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39AB37D" w14:textId="77777777"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10E4C457" w14:textId="77777777"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334CEFE2" w14:textId="77777777"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14:paraId="299B865F" w14:textId="77777777"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4E7EB91C" w14:textId="77777777"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6E9055C3"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32371DF1" w14:textId="77777777"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07846306" w14:textId="77777777"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7CD780B1" w14:textId="77777777"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72710A3F"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75A30E24" w14:textId="77777777" w:rsidR="007B3F5F" w:rsidRPr="00CC5A5B" w:rsidRDefault="007B3F5F" w:rsidP="00CC5A5B">
      <w:pPr>
        <w:pStyle w:val="NormalWeb"/>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2</w:t>
      </w:r>
      <w:r w:rsidRPr="00CC5A5B">
        <w:rPr>
          <w:rFonts w:ascii="GHEA Grapalat" w:eastAsiaTheme="minorHAnsi" w:hAnsi="GHEA Grapalat" w:cstheme="minorBidi"/>
        </w:rPr>
        <w:t xml:space="preserve">.  По гарантии </w:t>
      </w:r>
      <w:r w:rsidRPr="00CC5A5B">
        <w:rPr>
          <w:rFonts w:ascii="GHEA Grapalat" w:eastAsiaTheme="minorHAnsi" w:hAnsi="GHEA Grapalat" w:cstheme="minorBidi"/>
          <w:lang w:val="hy-AM"/>
        </w:rPr>
        <w:t xml:space="preserve">---------------------------------------------------------------------------- </w:t>
      </w:r>
    </w:p>
    <w:p w14:paraId="0B6273A4" w14:textId="77777777" w:rsidR="007B3F5F" w:rsidRPr="00CC5A5B" w:rsidRDefault="00667A47" w:rsidP="00CC5A5B">
      <w:pPr>
        <w:pStyle w:val="NormalWeb"/>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sz w:val="18"/>
          <w:szCs w:val="18"/>
        </w:rPr>
        <w:t xml:space="preserve">                                     наименование выдающего гарантию банка </w:t>
      </w:r>
    </w:p>
    <w:p w14:paraId="5AFB1818" w14:textId="77777777" w:rsidR="007B3F5F" w:rsidRPr="00B138F3" w:rsidRDefault="007B3F5F" w:rsidP="00CC5A5B">
      <w:pPr>
        <w:pStyle w:val="NormalWeb"/>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w:t>
      </w:r>
      <w:r w:rsidRPr="00B138F3">
        <w:rPr>
          <w:rFonts w:ascii="GHEA Grapalat" w:eastAsiaTheme="minorHAnsi" w:hAnsi="GHEA Grapalat" w:cstheme="minorBidi"/>
        </w:rPr>
        <w:t xml:space="preserve"> настоящей гарантией, выплатить бенефициару ----------------------------------------   (далее-сумма             </w:t>
      </w:r>
    </w:p>
    <w:p w14:paraId="6DD82F6D"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9A05938"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875C9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378B6D1F" w14:textId="77777777"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AE60571" w14:textId="77777777"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656BAF51" w14:textId="77777777"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6F31AC96" w14:textId="77777777"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FB6E17D"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5F560F0" w14:textId="77777777" w:rsidR="007B3F5F" w:rsidRPr="000D0F13" w:rsidRDefault="007B3F5F" w:rsidP="007B3F5F">
      <w:pPr>
        <w:pStyle w:val="NormalWeb"/>
        <w:shd w:val="clear" w:color="auto" w:fill="FFFFFF"/>
        <w:ind w:firstLine="374"/>
        <w:contextualSpacing/>
        <w:jc w:val="both"/>
        <w:rPr>
          <w:rFonts w:ascii="GHEA Grapalat" w:eastAsiaTheme="minorHAnsi" w:hAnsi="GHEA Grapalat" w:cstheme="minorBidi"/>
        </w:rPr>
      </w:pPr>
      <w:r w:rsidRPr="000D0F13">
        <w:rPr>
          <w:rFonts w:ascii="GHEA Grapalat" w:eastAsiaTheme="minorHAnsi" w:hAnsi="GHEA Grapalat" w:cstheme="minorBidi"/>
        </w:rPr>
        <w:t xml:space="preserve">5. Гарантия действует </w:t>
      </w:r>
      <w:r w:rsidR="00746170">
        <w:rPr>
          <w:rFonts w:ascii="GHEA Grapalat" w:eastAsiaTheme="minorHAnsi" w:hAnsi="GHEA Grapalat" w:cstheme="minorBidi"/>
        </w:rPr>
        <w:t>с момента выпуска и в силе</w:t>
      </w:r>
      <w:r w:rsidR="00746170" w:rsidRPr="007C2C8F">
        <w:rPr>
          <w:rFonts w:ascii="GHEA Grapalat" w:eastAsiaTheme="minorHAnsi" w:hAnsi="GHEA Grapalat" w:cstheme="minorBidi"/>
        </w:rPr>
        <w:t xml:space="preserve"> </w:t>
      </w:r>
      <w:r w:rsidRPr="000D0F13">
        <w:rPr>
          <w:rFonts w:ascii="GHEA Grapalat" w:eastAsiaTheme="minorHAnsi" w:hAnsi="GHEA Grapalat" w:cstheme="minorBidi"/>
        </w:rPr>
        <w:t>со дня вступления в силу договора</w:t>
      </w:r>
      <w:r w:rsidR="00814DCB" w:rsidRPr="000D0F13">
        <w:rPr>
          <w:rFonts w:ascii="GHEA Grapalat" w:eastAsiaTheme="minorHAnsi" w:hAnsi="GHEA Grapalat" w:cstheme="minorBidi"/>
        </w:rPr>
        <w:t xml:space="preserve"> под кодом</w:t>
      </w:r>
      <w:r w:rsidRPr="000D0F13">
        <w:rPr>
          <w:rFonts w:ascii="GHEA Grapalat" w:eastAsiaTheme="minorHAnsi" w:hAnsi="GHEA Grapalat" w:cstheme="minorBidi"/>
        </w:rPr>
        <w:t xml:space="preserve"> N_____________________ заключ</w:t>
      </w:r>
      <w:r w:rsidR="00670185">
        <w:rPr>
          <w:rFonts w:ascii="GHEA Grapalat" w:eastAsiaTheme="minorHAnsi" w:hAnsi="GHEA Grapalat" w:cstheme="minorBidi"/>
        </w:rPr>
        <w:t>аемого</w:t>
      </w:r>
      <w:r w:rsidRPr="000D0F13">
        <w:rPr>
          <w:rFonts w:ascii="GHEA Grapalat" w:eastAsiaTheme="minorHAnsi" w:hAnsi="GHEA Grapalat" w:cstheme="minorBidi"/>
        </w:rPr>
        <w:t xml:space="preserve"> между бенефициаром </w:t>
      </w:r>
      <w:r w:rsidR="0054663D" w:rsidRPr="000D0F13">
        <w:rPr>
          <w:rFonts w:ascii="GHEA Grapalat" w:eastAsiaTheme="minorHAnsi" w:hAnsi="GHEA Grapalat" w:cstheme="minorBidi"/>
        </w:rPr>
        <w:t xml:space="preserve"> </w:t>
      </w:r>
    </w:p>
    <w:p w14:paraId="31949993" w14:textId="77777777" w:rsidR="007B3F5F" w:rsidRPr="000D0F13" w:rsidRDefault="007B3F5F" w:rsidP="007B3F5F">
      <w:pPr>
        <w:pStyle w:val="NormalWeb"/>
        <w:shd w:val="clear" w:color="auto" w:fill="FFFFFF"/>
        <w:contextualSpacing/>
        <w:jc w:val="both"/>
        <w:rPr>
          <w:rFonts w:ascii="GHEA Grapalat" w:eastAsiaTheme="minorHAnsi" w:hAnsi="GHEA Grapalat" w:cstheme="minorBidi"/>
          <w:sz w:val="18"/>
          <w:szCs w:val="18"/>
        </w:rPr>
      </w:pPr>
      <w:r w:rsidRPr="000D0F13">
        <w:rPr>
          <w:rFonts w:eastAsiaTheme="minorHAnsi" w:cstheme="minorBidi"/>
        </w:rPr>
        <w:t xml:space="preserve">  </w:t>
      </w:r>
      <w:r w:rsidR="00746170">
        <w:rPr>
          <w:rFonts w:eastAsiaTheme="minorHAnsi" w:cstheme="minorBidi"/>
        </w:rPr>
        <w:t xml:space="preserve">                                  </w:t>
      </w:r>
      <w:r w:rsidRPr="000D0F13">
        <w:rPr>
          <w:rFonts w:ascii="GHEA Grapalat" w:eastAsiaTheme="minorHAnsi" w:hAnsi="GHEA Grapalat" w:cstheme="minorBidi"/>
          <w:sz w:val="18"/>
          <w:szCs w:val="18"/>
        </w:rPr>
        <w:t>номер заключаемого договара</w:t>
      </w:r>
    </w:p>
    <w:p w14:paraId="2CD473B2" w14:textId="77777777" w:rsidR="0054663D" w:rsidRPr="000D0F13" w:rsidRDefault="00746170" w:rsidP="0054663D">
      <w:pPr>
        <w:pStyle w:val="NormalWeb"/>
        <w:shd w:val="clear" w:color="auto" w:fill="FFFFFF"/>
        <w:contextualSpacing/>
        <w:jc w:val="both"/>
        <w:rPr>
          <w:rFonts w:ascii="GHEA Grapalat" w:eastAsiaTheme="minorHAnsi" w:hAnsi="GHEA Grapalat" w:cstheme="minorBidi"/>
          <w:lang w:val="hy-AM"/>
        </w:rPr>
      </w:pPr>
      <w:r w:rsidRPr="000D0F13">
        <w:rPr>
          <w:rFonts w:ascii="GHEA Grapalat" w:eastAsiaTheme="minorHAnsi" w:hAnsi="GHEA Grapalat" w:cstheme="minorBidi"/>
        </w:rPr>
        <w:t xml:space="preserve">и принципалом </w:t>
      </w:r>
      <w:r w:rsidR="0054663D" w:rsidRPr="000D0F13">
        <w:rPr>
          <w:rFonts w:ascii="GHEA Grapalat" w:eastAsiaTheme="minorHAnsi" w:hAnsi="GHEA Grapalat" w:cstheme="minorBidi"/>
        </w:rPr>
        <w:t xml:space="preserve">и  действует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в</w:t>
      </w:r>
      <w:r w:rsidR="0054663D" w:rsidRPr="000D0F13">
        <w:rPr>
          <w:rFonts w:ascii="GHEA Grapalat" w:hAnsi="GHEA Grapalat"/>
        </w:rPr>
        <w:t>ключительно</w:t>
      </w:r>
      <w:r w:rsidR="0054663D" w:rsidRPr="000D0F13">
        <w:rPr>
          <w:rFonts w:ascii="GHEA Grapalat" w:eastAsiaTheme="minorHAnsi" w:hAnsi="GHEA Grapalat" w:cstheme="minorBidi"/>
        </w:rPr>
        <w:t xml:space="preserve">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девяностого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рабочего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дня</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следующего за днем </w:t>
      </w:r>
    </w:p>
    <w:p w14:paraId="6D673E97" w14:textId="77777777" w:rsidR="0054663D" w:rsidRPr="000D0F13" w:rsidRDefault="0054663D" w:rsidP="0054663D">
      <w:pPr>
        <w:pStyle w:val="NormalWeb"/>
        <w:shd w:val="clear" w:color="auto" w:fill="FFFFFF"/>
        <w:contextualSpacing/>
        <w:jc w:val="both"/>
        <w:rPr>
          <w:rFonts w:ascii="GHEA Grapalat" w:eastAsiaTheme="minorHAnsi" w:hAnsi="GHEA Grapalat" w:cstheme="minorBidi"/>
          <w:sz w:val="18"/>
          <w:szCs w:val="18"/>
          <w:lang w:val="hy-AM"/>
        </w:rPr>
      </w:pPr>
    </w:p>
    <w:p w14:paraId="2CD91946" w14:textId="77777777" w:rsidR="0054663D" w:rsidRPr="000D0F13" w:rsidRDefault="0054663D" w:rsidP="0054663D">
      <w:pPr>
        <w:pStyle w:val="NormalWeb"/>
        <w:shd w:val="clear" w:color="auto" w:fill="FFFFFF"/>
        <w:contextualSpacing/>
        <w:jc w:val="center"/>
        <w:rPr>
          <w:rFonts w:eastAsiaTheme="minorHAnsi" w:cstheme="minorBidi"/>
        </w:rPr>
      </w:pPr>
      <w:r w:rsidRPr="000D0F13">
        <w:rPr>
          <w:rFonts w:ascii="GHEA Grapalat" w:eastAsiaTheme="minorHAnsi" w:hAnsi="GHEA Grapalat" w:cstheme="minorBidi"/>
          <w:lang w:val="hy-AM"/>
        </w:rPr>
        <w:t>--------------------------------------------------------</w:t>
      </w:r>
      <w:r w:rsidRPr="000D0F13">
        <w:rPr>
          <w:rFonts w:ascii="GHEA Grapalat" w:eastAsiaTheme="minorHAnsi" w:hAnsi="GHEA Grapalat" w:cstheme="minorBidi"/>
        </w:rPr>
        <w:t>------------------</w:t>
      </w:r>
      <w:r w:rsidRPr="000D0F13">
        <w:rPr>
          <w:rFonts w:ascii="GHEA Grapalat" w:eastAsiaTheme="minorHAnsi" w:hAnsi="GHEA Grapalat" w:cstheme="minorBidi"/>
          <w:lang w:val="hy-AM"/>
        </w:rPr>
        <w:t>----------------------</w:t>
      </w:r>
      <w:r w:rsidRPr="000D0F13">
        <w:rPr>
          <w:rFonts w:eastAsiaTheme="minorHAnsi" w:cstheme="minorBidi"/>
        </w:rPr>
        <w:t xml:space="preserve"> </w:t>
      </w:r>
      <w:r w:rsidRPr="000D0F13">
        <w:rPr>
          <w:rFonts w:eastAsiaTheme="minorHAnsi" w:cstheme="minorBidi"/>
          <w:lang w:val="hy-AM"/>
        </w:rPr>
        <w:t>.</w:t>
      </w:r>
      <w:r w:rsidRPr="000D0F13">
        <w:rPr>
          <w:rFonts w:eastAsiaTheme="minorHAnsi" w:cstheme="minorBidi"/>
        </w:rPr>
        <w:t xml:space="preserve">           </w:t>
      </w:r>
      <w:r w:rsidRPr="000D0F13">
        <w:rPr>
          <w:rFonts w:ascii="GHEA Grapalat" w:eastAsiaTheme="minorHAnsi" w:hAnsi="GHEA Grapalat" w:cstheme="minorBidi"/>
          <w:sz w:val="16"/>
          <w:szCs w:val="16"/>
        </w:rPr>
        <w:t xml:space="preserve"> </w:t>
      </w:r>
      <w:r w:rsidRPr="004D0610">
        <w:rPr>
          <w:rFonts w:ascii="GHEA Grapalat" w:eastAsiaTheme="minorHAnsi" w:hAnsi="GHEA Grapalat" w:cstheme="minorBidi"/>
          <w:sz w:val="16"/>
          <w:szCs w:val="16"/>
        </w:rPr>
        <w:t>крайн</w:t>
      </w:r>
      <w:r w:rsidR="009F7214" w:rsidRPr="004D0610">
        <w:rPr>
          <w:rFonts w:ascii="GHEA Grapalat" w:eastAsiaTheme="minorHAnsi" w:hAnsi="GHEA Grapalat" w:cstheme="minorBidi"/>
          <w:sz w:val="16"/>
          <w:szCs w:val="16"/>
        </w:rPr>
        <w:t>и</w:t>
      </w:r>
      <w:r w:rsidRPr="004D0610">
        <w:rPr>
          <w:rFonts w:ascii="GHEA Grapalat" w:eastAsiaTheme="minorHAnsi" w:hAnsi="GHEA Grapalat" w:cstheme="minorBidi"/>
          <w:sz w:val="16"/>
          <w:szCs w:val="16"/>
        </w:rPr>
        <w:t>й срок оказния услуг</w:t>
      </w:r>
      <w:r w:rsidRPr="004D0610">
        <w:rPr>
          <w:rFonts w:ascii="GHEA Grapalat" w:eastAsiaTheme="minorHAnsi" w:hAnsi="GHEA Grapalat" w:cstheme="minorBidi"/>
          <w:sz w:val="16"/>
          <w:szCs w:val="16"/>
          <w:lang w:val="hy-AM"/>
        </w:rPr>
        <w:t>, предусмотренн</w:t>
      </w:r>
      <w:r w:rsidRPr="004D0610">
        <w:rPr>
          <w:rFonts w:ascii="GHEA Grapalat" w:eastAsiaTheme="minorHAnsi" w:hAnsi="GHEA Grapalat" w:cstheme="minorBidi"/>
          <w:sz w:val="16"/>
          <w:szCs w:val="16"/>
        </w:rPr>
        <w:t xml:space="preserve">ый </w:t>
      </w:r>
      <w:r w:rsidRPr="004D0610">
        <w:rPr>
          <w:rFonts w:ascii="GHEA Grapalat" w:eastAsiaTheme="minorHAnsi" w:hAnsi="GHEA Grapalat" w:cstheme="minorBidi"/>
          <w:sz w:val="16"/>
          <w:szCs w:val="16"/>
          <w:lang w:val="hy-AM"/>
        </w:rPr>
        <w:t>заключаемым договором</w:t>
      </w:r>
      <w:r w:rsidR="00DA27F6" w:rsidRPr="000D0F13">
        <w:rPr>
          <w:rFonts w:ascii="GHEA Grapalat" w:eastAsiaTheme="minorHAnsi" w:hAnsi="GHEA Grapalat" w:cstheme="minorBidi"/>
          <w:sz w:val="16"/>
          <w:szCs w:val="16"/>
        </w:rPr>
        <w:t xml:space="preserve"> </w:t>
      </w:r>
    </w:p>
    <w:p w14:paraId="1FAB53FF" w14:textId="77777777" w:rsidR="00BB7E7F" w:rsidRDefault="0054663D" w:rsidP="0054663D">
      <w:pPr>
        <w:pStyle w:val="NormalWeb"/>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В день предоставления гарантии лицо, выдающее гарантию, с официального адреса</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BB7E7F">
        <w:rPr>
          <w:rFonts w:ascii="GHEA Grapalat" w:eastAsiaTheme="minorHAnsi" w:hAnsi="GHEA Grapalat" w:cstheme="minorBidi"/>
        </w:rPr>
        <w:t xml:space="preserve"> -------------------------------------------------------</w:t>
      </w:r>
      <w:r w:rsidRPr="000D0F13">
        <w:rPr>
          <w:rFonts w:ascii="GHEA Grapalat" w:eastAsiaTheme="minorHAnsi" w:hAnsi="GHEA Grapalat" w:cstheme="minorBidi"/>
        </w:rPr>
        <w:t xml:space="preserve"> </w:t>
      </w:r>
    </w:p>
    <w:p w14:paraId="0AC20EA5" w14:textId="77777777" w:rsidR="00BB7E7F" w:rsidRDefault="00BB7E7F" w:rsidP="0054663D">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51B87B79" w14:textId="77777777" w:rsidR="0054663D" w:rsidRPr="000D0F13" w:rsidRDefault="0054663D" w:rsidP="0054663D">
      <w:pPr>
        <w:pStyle w:val="NormalWeb"/>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0D0F13">
        <w:rPr>
          <w:rFonts w:ascii="GHEA Grapalat" w:eastAsiaTheme="minorHAnsi" w:hAnsi="GHEA Grapalat" w:cstheme="minorBidi"/>
          <w:lang w:val="hy-AM"/>
        </w:rPr>
        <w:t>.</w:t>
      </w:r>
      <w:r w:rsidRPr="000D0F13">
        <w:rPr>
          <w:rFonts w:ascii="GHEA Grapalat" w:eastAsiaTheme="minorHAnsi" w:hAnsi="GHEA Grapalat" w:cstheme="minorBidi"/>
        </w:rPr>
        <w:t xml:space="preserve"> </w:t>
      </w:r>
    </w:p>
    <w:p w14:paraId="2D65BF41" w14:textId="77777777" w:rsidR="00C34E3B" w:rsidRPr="00EF6EB4" w:rsidRDefault="00C34E3B" w:rsidP="0054663D">
      <w:pPr>
        <w:pStyle w:val="NormalWeb"/>
        <w:shd w:val="clear" w:color="auto" w:fill="FFFFFF"/>
        <w:contextualSpacing/>
        <w:jc w:val="both"/>
        <w:rPr>
          <w:rFonts w:ascii="GHEA Grapalat" w:eastAsiaTheme="minorHAnsi" w:hAnsi="GHEA Grapalat" w:cstheme="minorBidi"/>
          <w:color w:val="FF0000"/>
        </w:rPr>
      </w:pPr>
    </w:p>
    <w:p w14:paraId="3366E27A"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дающему гарантию, в письменной форме. К требованию прилагаются следующие документы:</w:t>
      </w:r>
    </w:p>
    <w:p w14:paraId="0D0B2F33" w14:textId="77777777"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011E78F2" w14:textId="77777777"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4D6035">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09127EFC"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59E3D53"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2A36BD6"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26CC84D"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4CDBC8"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9986F23"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7EC3F59"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D47048E"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2886C9E0"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55FB6DD1"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14:paraId="29B0C3CB"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D54068E" w14:textId="77777777"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B8C5E30"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30620CA"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D24DEEB"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14:paraId="1A88A8D4"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7C17D20"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4E9D944"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A40D8B9" w14:textId="77777777"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4C714EF"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47B0BF6"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F86AEDD" w14:textId="77777777"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CEF2D9A" w14:textId="77777777" w:rsidR="00CF2692" w:rsidRPr="00B138F3" w:rsidRDefault="00CF2692" w:rsidP="00B46D58">
      <w:pPr>
        <w:widowControl w:val="0"/>
        <w:spacing w:after="160"/>
        <w:ind w:left="567" w:right="565"/>
        <w:jc w:val="center"/>
        <w:rPr>
          <w:rFonts w:ascii="GHEA Grapalat" w:hAnsi="GHEA Grapalat"/>
          <w:b/>
        </w:rPr>
      </w:pPr>
    </w:p>
    <w:p w14:paraId="6EB53433" w14:textId="77777777" w:rsidR="00CF2692" w:rsidRPr="00B138F3" w:rsidRDefault="00CF2692" w:rsidP="00B46D58">
      <w:pPr>
        <w:widowControl w:val="0"/>
        <w:spacing w:after="160"/>
        <w:ind w:left="567" w:right="565"/>
        <w:jc w:val="center"/>
        <w:rPr>
          <w:rFonts w:ascii="GHEA Grapalat" w:hAnsi="GHEA Grapalat"/>
          <w:b/>
        </w:rPr>
      </w:pPr>
    </w:p>
    <w:p w14:paraId="38A07EC4" w14:textId="77777777" w:rsidR="007B3F5F" w:rsidRPr="00B138F3" w:rsidRDefault="007B3F5F" w:rsidP="00B46D58">
      <w:pPr>
        <w:widowControl w:val="0"/>
        <w:spacing w:after="160"/>
        <w:ind w:left="567" w:right="565"/>
        <w:jc w:val="center"/>
        <w:rPr>
          <w:rFonts w:ascii="GHEA Grapalat" w:hAnsi="GHEA Grapalat"/>
          <w:b/>
        </w:rPr>
      </w:pPr>
    </w:p>
    <w:p w14:paraId="002BF0F6" w14:textId="77777777" w:rsidR="00CF2692" w:rsidRPr="00B138F3" w:rsidRDefault="00CF2692" w:rsidP="00B46D58">
      <w:pPr>
        <w:widowControl w:val="0"/>
        <w:spacing w:after="160"/>
        <w:ind w:left="567" w:right="565"/>
        <w:jc w:val="center"/>
        <w:rPr>
          <w:rFonts w:ascii="GHEA Grapalat" w:hAnsi="GHEA Grapalat"/>
          <w:b/>
        </w:rPr>
      </w:pPr>
    </w:p>
    <w:p w14:paraId="30C7B2FC" w14:textId="77777777" w:rsidR="001005B0" w:rsidRPr="00B138F3" w:rsidRDefault="001005B0" w:rsidP="00B46D58">
      <w:pPr>
        <w:widowControl w:val="0"/>
        <w:spacing w:after="160"/>
        <w:ind w:left="567" w:right="565"/>
        <w:jc w:val="center"/>
        <w:rPr>
          <w:rFonts w:ascii="GHEA Grapalat" w:hAnsi="GHEA Grapalat"/>
          <w:b/>
        </w:rPr>
      </w:pPr>
    </w:p>
    <w:p w14:paraId="782A2810" w14:textId="77777777" w:rsidR="001005B0" w:rsidRPr="00B138F3" w:rsidRDefault="001005B0" w:rsidP="00B46D58">
      <w:pPr>
        <w:widowControl w:val="0"/>
        <w:spacing w:after="160"/>
        <w:ind w:left="567" w:right="565"/>
        <w:jc w:val="center"/>
        <w:rPr>
          <w:rFonts w:ascii="GHEA Grapalat" w:hAnsi="GHEA Grapalat"/>
          <w:b/>
        </w:rPr>
      </w:pPr>
    </w:p>
    <w:p w14:paraId="044FF716" w14:textId="77777777" w:rsidR="000816A6" w:rsidRDefault="000816A6">
      <w:pPr>
        <w:rPr>
          <w:rFonts w:ascii="GHEA Grapalat" w:hAnsi="GHEA Grapalat"/>
          <w:i/>
          <w:sz w:val="22"/>
          <w:szCs w:val="22"/>
        </w:rPr>
      </w:pPr>
      <w:r>
        <w:rPr>
          <w:rFonts w:ascii="GHEA Grapalat" w:hAnsi="GHEA Grapalat"/>
          <w:i/>
          <w:sz w:val="22"/>
          <w:szCs w:val="22"/>
        </w:rPr>
        <w:br w:type="page"/>
      </w:r>
    </w:p>
    <w:p w14:paraId="0AC6B17B" w14:textId="77777777" w:rsidR="003D2FE2" w:rsidRPr="00B263B7" w:rsidRDefault="003D2FE2" w:rsidP="003D2FE2">
      <w:pPr>
        <w:widowControl w:val="0"/>
        <w:spacing w:after="160"/>
        <w:jc w:val="right"/>
        <w:rPr>
          <w:rFonts w:ascii="GHEA Grapalat" w:hAnsi="GHEA Grapalat" w:cs="GHEA Grapalat"/>
          <w:b/>
          <w:i/>
        </w:rPr>
      </w:pPr>
      <w:r w:rsidRPr="00B263B7">
        <w:rPr>
          <w:rFonts w:ascii="GHEA Grapalat" w:hAnsi="GHEA Grapalat"/>
          <w:b/>
          <w:i/>
        </w:rPr>
        <w:lastRenderedPageBreak/>
        <w:t>Приложение № 4.1</w:t>
      </w:r>
    </w:p>
    <w:p w14:paraId="03936ECA" w14:textId="3BE70538" w:rsidR="003D2FE2" w:rsidRPr="00B263B7" w:rsidRDefault="003D2FE2" w:rsidP="003D2FE2">
      <w:pPr>
        <w:widowControl w:val="0"/>
        <w:spacing w:after="160"/>
        <w:jc w:val="right"/>
        <w:rPr>
          <w:rFonts w:ascii="GHEA Grapalat" w:hAnsi="GHEA Grapalat"/>
          <w:b/>
          <w:i/>
        </w:rPr>
      </w:pPr>
      <w:r w:rsidRPr="00B263B7">
        <w:rPr>
          <w:rFonts w:ascii="GHEA Grapalat" w:hAnsi="GHEA Grapalat"/>
          <w:b/>
          <w:i/>
        </w:rPr>
        <w:t xml:space="preserve">к Приглашению на </w:t>
      </w:r>
      <w:r w:rsidR="00AB5994">
        <w:rPr>
          <w:rFonts w:ascii="GHEA Grapalat" w:hAnsi="GHEA Grapalat"/>
          <w:b/>
          <w:i/>
        </w:rPr>
        <w:t>запрос котировок</w:t>
      </w:r>
      <w:r w:rsidRPr="00B263B7">
        <w:rPr>
          <w:rFonts w:ascii="GHEA Grapalat" w:hAnsi="GHEA Grapalat" w:cs="GHEA Grapalat"/>
          <w:b/>
          <w:i/>
        </w:rPr>
        <w:br/>
      </w:r>
      <w:r w:rsidRPr="00B263B7">
        <w:rPr>
          <w:rFonts w:ascii="GHEA Grapalat" w:hAnsi="GHEA Grapalat"/>
          <w:b/>
          <w:i/>
        </w:rPr>
        <w:t xml:space="preserve">под кодом </w:t>
      </w:r>
      <w:r w:rsidR="009D106A">
        <w:rPr>
          <w:rFonts w:ascii="GHEA Grapalat" w:hAnsi="GHEA Grapalat"/>
          <w:i/>
          <w:lang w:val="en-GB"/>
        </w:rPr>
        <w:t>HFF-NTsDzB-2025/1</w:t>
      </w:r>
    </w:p>
    <w:p w14:paraId="4A0DEA36" w14:textId="77777777" w:rsidR="00542F4F" w:rsidRPr="00B138F3" w:rsidRDefault="00542F4F" w:rsidP="00542F4F">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12DF079D" w14:textId="77777777" w:rsidR="00542F4F" w:rsidRPr="00B138F3" w:rsidRDefault="00542F4F" w:rsidP="00542F4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1133DE64" w14:textId="77777777" w:rsidR="00542F4F" w:rsidRPr="00B138F3" w:rsidRDefault="00542F4F" w:rsidP="00542F4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0952F7">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0DE75954" w14:textId="77777777" w:rsidR="00542F4F" w:rsidRPr="00B138F3" w:rsidRDefault="00542F4F" w:rsidP="00542F4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0952F7" w:rsidRPr="001115E9">
        <w:rPr>
          <w:rStyle w:val="Strong"/>
          <w:rFonts w:ascii="GHEA Grapalat" w:hAnsi="GHEA Grapalat"/>
          <w:b w:val="0"/>
          <w:sz w:val="18"/>
          <w:szCs w:val="18"/>
        </w:rPr>
        <w:t xml:space="preserve">                             </w:t>
      </w:r>
      <w:r w:rsidRPr="00B138F3">
        <w:rPr>
          <w:rStyle w:val="Strong"/>
          <w:rFonts w:ascii="GHEA Grapalat" w:hAnsi="GHEA Grapalat"/>
          <w:b w:val="0"/>
          <w:sz w:val="18"/>
          <w:szCs w:val="18"/>
        </w:rPr>
        <w:t xml:space="preserve"> номер заключаемого договора</w:t>
      </w:r>
    </w:p>
    <w:p w14:paraId="7F5AAB6D" w14:textId="77777777" w:rsidR="00542F4F" w:rsidRPr="00B138F3" w:rsidRDefault="00542F4F" w:rsidP="00542F4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546F727A" w14:textId="77777777" w:rsidR="00542F4F" w:rsidRPr="00B138F3" w:rsidRDefault="00542F4F" w:rsidP="00542F4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52879227"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35FEC839" w14:textId="77777777" w:rsidR="00542F4F" w:rsidRPr="00B138F3" w:rsidRDefault="00542F4F" w:rsidP="00542F4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0A53F552" w14:textId="77777777" w:rsidR="00542F4F" w:rsidRPr="00B138F3" w:rsidRDefault="00542F4F" w:rsidP="00542F4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51F7109F" w14:textId="77777777" w:rsidR="00542F4F" w:rsidRPr="00B138F3" w:rsidRDefault="00542F4F" w:rsidP="00542F4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0E4588B2" w14:textId="77777777"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1C99BB7B" w14:textId="77777777"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50BA149B" w14:textId="77777777" w:rsidR="00542F4F" w:rsidRPr="00B138F3" w:rsidRDefault="00F215EE" w:rsidP="00542F4F">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B138F3">
        <w:rPr>
          <w:rFonts w:ascii="GHEA Grapalat" w:eastAsiaTheme="minorHAnsi" w:hAnsi="GHEA Grapalat" w:cstheme="minorBidi"/>
          <w:sz w:val="18"/>
          <w:szCs w:val="18"/>
        </w:rPr>
        <w:t>наименование выдающего гарантию банка</w:t>
      </w:r>
      <w:r>
        <w:rPr>
          <w:rFonts w:ascii="GHEA Grapalat" w:eastAsiaTheme="minorHAnsi" w:hAnsi="GHEA Grapalat" w:cstheme="minorBidi"/>
          <w:sz w:val="18"/>
          <w:szCs w:val="18"/>
        </w:rPr>
        <w:t xml:space="preserve"> </w:t>
      </w:r>
    </w:p>
    <w:p w14:paraId="0DB55D9F" w14:textId="77777777" w:rsidR="00542F4F" w:rsidRPr="00DC1223" w:rsidRDefault="00542F4F" w:rsidP="00542F4F">
      <w:pPr>
        <w:pStyle w:val="NormalWeb"/>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01D5520A" w14:textId="77777777" w:rsidR="00542F4F" w:rsidRPr="00DC122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DC1223">
        <w:rPr>
          <w:rFonts w:ascii="GHEA Grapalat" w:eastAsiaTheme="minorHAnsi" w:hAnsi="GHEA Grapalat" w:cstheme="minorBidi"/>
        </w:rPr>
        <w:t xml:space="preserve">                                                              </w:t>
      </w:r>
      <w:r w:rsidRPr="00DC1223">
        <w:rPr>
          <w:rFonts w:ascii="GHEA Grapalat" w:eastAsiaTheme="minorHAnsi" w:hAnsi="GHEA Grapalat" w:cstheme="minorBidi"/>
          <w:sz w:val="18"/>
          <w:szCs w:val="18"/>
        </w:rPr>
        <w:t xml:space="preserve">сумма в цифрах и прописью         </w:t>
      </w:r>
    </w:p>
    <w:p w14:paraId="6FB902BA" w14:textId="77777777" w:rsidR="00CC173E" w:rsidRPr="00DC1223" w:rsidRDefault="00542F4F" w:rsidP="00CC173E">
      <w:pPr>
        <w:pStyle w:val="NormalWeb"/>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гарантии) в течение </w:t>
      </w:r>
      <w:r w:rsidR="00FD5B70">
        <w:rPr>
          <w:rFonts w:ascii="GHEA Grapalat" w:eastAsiaTheme="minorHAnsi" w:hAnsi="GHEA Grapalat" w:cstheme="minorBidi"/>
        </w:rPr>
        <w:t>пяти</w:t>
      </w:r>
      <w:r w:rsidRPr="00DC1223">
        <w:rPr>
          <w:rFonts w:ascii="GHEA Grapalat" w:eastAsiaTheme="minorHAnsi" w:hAnsi="GHEA Grapalat" w:cstheme="minorBidi"/>
        </w:rPr>
        <w:t xml:space="preserve"> рабочих  дней после получения требования. При выплате суммы гарантии учитываются вычеты из суммы гарантии на основании </w:t>
      </w:r>
      <w:r w:rsidR="00CC173E" w:rsidRPr="00DC1223">
        <w:rPr>
          <w:rFonts w:ascii="GHEA Grapalat" w:eastAsiaTheme="minorHAnsi" w:hAnsi="GHEA Grapalat" w:cstheme="minorBidi"/>
          <w:lang w:val="hy-AM"/>
        </w:rPr>
        <w:t xml:space="preserve">двухсторонне утвержденного </w:t>
      </w:r>
      <w:r w:rsidR="00992FAA" w:rsidRPr="00DC1223">
        <w:rPr>
          <w:rFonts w:ascii="GHEA Grapalat" w:eastAsiaTheme="minorHAnsi" w:hAnsi="GHEA Grapalat" w:cstheme="minorBidi"/>
        </w:rPr>
        <w:t>акта</w:t>
      </w:r>
      <w:r w:rsidRPr="00DC1223">
        <w:rPr>
          <w:rFonts w:ascii="GHEA Grapalat" w:eastAsiaTheme="minorHAnsi" w:hAnsi="GHEA Grapalat" w:cstheme="minorBidi"/>
        </w:rPr>
        <w:t xml:space="preserve"> (</w:t>
      </w:r>
      <w:r w:rsidR="00992FAA" w:rsidRPr="00DC1223">
        <w:rPr>
          <w:rFonts w:ascii="GHEA Grapalat" w:eastAsiaTheme="minorHAnsi" w:hAnsi="GHEA Grapalat" w:cstheme="minorBidi"/>
        </w:rPr>
        <w:t>актов</w:t>
      </w:r>
      <w:r w:rsidRPr="00DC1223">
        <w:rPr>
          <w:rFonts w:ascii="GHEA Grapalat" w:eastAsiaTheme="minorHAnsi" w:hAnsi="GHEA Grapalat" w:cstheme="minorBidi"/>
        </w:rPr>
        <w:t>) сдачи-прием</w:t>
      </w:r>
      <w:r w:rsidR="00992FAA" w:rsidRPr="00DC1223">
        <w:rPr>
          <w:rFonts w:ascii="GHEA Grapalat" w:eastAsiaTheme="minorHAnsi" w:hAnsi="GHEA Grapalat" w:cstheme="minorBidi"/>
        </w:rPr>
        <w:t>ки</w:t>
      </w:r>
      <w:r w:rsidRPr="00DC1223">
        <w:rPr>
          <w:rFonts w:ascii="GHEA Grapalat" w:eastAsiaTheme="minorHAnsi" w:hAnsi="GHEA Grapalat" w:cstheme="minorBidi"/>
        </w:rPr>
        <w:t xml:space="preserve"> между бенефициаром и принципалом </w:t>
      </w:r>
      <w:r w:rsidR="00CC173E" w:rsidRPr="00DC1223">
        <w:rPr>
          <w:rFonts w:ascii="GHEA Grapalat" w:eastAsiaTheme="minorHAnsi" w:hAnsi="GHEA Grapalat" w:cstheme="minorBidi"/>
        </w:rPr>
        <w:t>в рамках исполнения договора</w:t>
      </w:r>
      <w:r w:rsidR="00CC173E" w:rsidRPr="00DC1223">
        <w:rPr>
          <w:rFonts w:ascii="GHEA Grapalat" w:eastAsiaTheme="minorHAnsi" w:hAnsi="GHEA Grapalat" w:cstheme="minorBidi"/>
          <w:lang w:val="hy-AM"/>
        </w:rPr>
        <w:t xml:space="preserve"> и</w:t>
      </w:r>
      <w:r w:rsidR="00CC173E" w:rsidRPr="00DC1223">
        <w:rPr>
          <w:rFonts w:ascii="GHEA Grapalat" w:eastAsiaTheme="minorHAnsi" w:hAnsi="GHEA Grapalat" w:cstheme="minorBidi"/>
        </w:rPr>
        <w:t xml:space="preserve"> представленн</w:t>
      </w:r>
      <w:r w:rsidR="00CC173E" w:rsidRPr="00DC1223">
        <w:rPr>
          <w:rFonts w:ascii="GHEA Grapalat" w:eastAsiaTheme="minorHAnsi" w:hAnsi="GHEA Grapalat" w:cstheme="minorBidi"/>
          <w:lang w:val="hy-AM"/>
        </w:rPr>
        <w:t>ого принципалом</w:t>
      </w:r>
      <w:r w:rsidR="00CC173E" w:rsidRPr="00DC1223">
        <w:rPr>
          <w:rFonts w:ascii="GHEA Grapalat" w:eastAsiaTheme="minorHAnsi" w:hAnsi="GHEA Grapalat" w:cstheme="minorBidi"/>
        </w:rPr>
        <w:t xml:space="preserve"> лицу давшему гарантию .</w:t>
      </w:r>
    </w:p>
    <w:p w14:paraId="27AA8326" w14:textId="77777777" w:rsidR="00542F4F" w:rsidRPr="00B138F3" w:rsidRDefault="00542F4F" w:rsidP="00CC173E">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DC1223">
        <w:rPr>
          <w:rFonts w:ascii="GHEA Grapalat" w:eastAsiaTheme="minorHAnsi" w:hAnsi="GHEA Grapalat" w:cstheme="minorBidi"/>
        </w:rPr>
        <w:t>Выплата производится посредством перечисления на расчетный</w:t>
      </w:r>
      <w:r w:rsidRPr="00B138F3">
        <w:rPr>
          <w:rFonts w:ascii="GHEA Grapalat" w:eastAsiaTheme="minorHAnsi" w:hAnsi="GHEA Grapalat" w:cstheme="minorBidi"/>
        </w:rPr>
        <w:t xml:space="preserve"> счет____________________ бенефициара.</w:t>
      </w:r>
    </w:p>
    <w:p w14:paraId="537610A9" w14:textId="77777777"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736A04A6" w14:textId="77777777" w:rsidR="00542F4F" w:rsidRPr="00B138F3" w:rsidRDefault="00542F4F" w:rsidP="00542F4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45414BAA" w14:textId="77777777" w:rsidR="00542F4F" w:rsidRPr="00B138F3" w:rsidRDefault="00542F4F" w:rsidP="00542F4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500A03B"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40FF1B8" w14:textId="77777777" w:rsidR="00293897" w:rsidRPr="00D96BE2" w:rsidRDefault="00293897" w:rsidP="00293897">
      <w:pPr>
        <w:pStyle w:val="NormalWeb"/>
        <w:shd w:val="clear" w:color="auto" w:fill="FFFFFF"/>
        <w:ind w:firstLine="374"/>
        <w:contextualSpacing/>
        <w:jc w:val="both"/>
        <w:rPr>
          <w:rFonts w:ascii="GHEA Grapalat" w:eastAsiaTheme="minorHAnsi" w:hAnsi="GHEA Grapalat" w:cstheme="minorBidi"/>
        </w:rPr>
      </w:pPr>
      <w:r w:rsidRPr="00D96BE2">
        <w:rPr>
          <w:rFonts w:ascii="GHEA Grapalat" w:eastAsiaTheme="minorHAnsi" w:hAnsi="GHEA Grapalat" w:cstheme="minorBidi"/>
        </w:rPr>
        <w:t xml:space="preserve">5. Гарантия действует </w:t>
      </w:r>
      <w:r w:rsidR="002A23D9">
        <w:rPr>
          <w:rFonts w:ascii="GHEA Grapalat" w:eastAsiaTheme="minorHAnsi" w:hAnsi="GHEA Grapalat" w:cstheme="minorBidi"/>
        </w:rPr>
        <w:t>с момента выпуска и в силе</w:t>
      </w:r>
      <w:r w:rsidR="002A23D9" w:rsidRPr="007C2C8F">
        <w:rPr>
          <w:rFonts w:ascii="GHEA Grapalat" w:eastAsiaTheme="minorHAnsi" w:hAnsi="GHEA Grapalat" w:cstheme="minorBidi"/>
        </w:rPr>
        <w:t xml:space="preserve"> </w:t>
      </w:r>
      <w:r w:rsidRPr="00D96BE2">
        <w:rPr>
          <w:rFonts w:ascii="GHEA Grapalat" w:eastAsiaTheme="minorHAnsi" w:hAnsi="GHEA Grapalat" w:cstheme="minorBidi"/>
        </w:rPr>
        <w:t xml:space="preserve">со дня вступления в силу договора под кодом N________________________ заключаемого  между  </w:t>
      </w:r>
    </w:p>
    <w:p w14:paraId="62B8E41A" w14:textId="77777777" w:rsidR="00293897" w:rsidRPr="00D96BE2" w:rsidRDefault="002A23D9" w:rsidP="00293897">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293897" w:rsidRPr="00D96BE2">
        <w:rPr>
          <w:rFonts w:ascii="GHEA Grapalat" w:eastAsiaTheme="minorHAnsi" w:hAnsi="GHEA Grapalat" w:cstheme="minorBidi"/>
          <w:sz w:val="18"/>
          <w:szCs w:val="18"/>
        </w:rPr>
        <w:t>номер заключаемого договара</w:t>
      </w:r>
    </w:p>
    <w:p w14:paraId="6A13A57D" w14:textId="77777777" w:rsidR="00293897" w:rsidRPr="00D96BE2" w:rsidDel="002A23D9" w:rsidRDefault="00293897" w:rsidP="00293897">
      <w:pPr>
        <w:pStyle w:val="NormalWeb"/>
        <w:shd w:val="clear" w:color="auto" w:fill="FFFFFF"/>
        <w:ind w:firstLine="374"/>
        <w:contextualSpacing/>
        <w:jc w:val="both"/>
        <w:rPr>
          <w:del w:id="6" w:author="Inesa Kocharyan" w:date="2023-07-07T17:57:00Z"/>
          <w:rFonts w:ascii="GHEA Grapalat" w:eastAsiaTheme="minorHAnsi" w:hAnsi="GHEA Grapalat" w:cstheme="minorBidi"/>
        </w:rPr>
      </w:pPr>
    </w:p>
    <w:p w14:paraId="0EC0A9C5" w14:textId="77777777" w:rsidR="00293897" w:rsidRPr="00D96BE2" w:rsidRDefault="002A23D9" w:rsidP="00293897">
      <w:pPr>
        <w:pStyle w:val="NormalWeb"/>
        <w:shd w:val="clear" w:color="auto" w:fill="FFFFFF"/>
        <w:contextualSpacing/>
        <w:jc w:val="both"/>
        <w:rPr>
          <w:rFonts w:ascii="GHEA Grapalat" w:eastAsiaTheme="minorHAnsi" w:hAnsi="GHEA Grapalat" w:cstheme="minorBidi"/>
          <w:lang w:val="hy-AM"/>
        </w:rPr>
      </w:pPr>
      <w:r w:rsidRPr="00D96BE2">
        <w:rPr>
          <w:rFonts w:ascii="GHEA Grapalat" w:eastAsiaTheme="minorHAnsi" w:hAnsi="GHEA Grapalat" w:cstheme="minorBidi"/>
        </w:rPr>
        <w:t xml:space="preserve">бенефициаром и принципалом    </w:t>
      </w:r>
      <w:r w:rsidR="00293897" w:rsidRPr="00D96BE2">
        <w:rPr>
          <w:rFonts w:ascii="GHEA Grapalat" w:eastAsiaTheme="minorHAnsi" w:hAnsi="GHEA Grapalat" w:cstheme="minorBidi"/>
        </w:rPr>
        <w:t xml:space="preserve">и  действует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в</w:t>
      </w:r>
      <w:r w:rsidR="00293897" w:rsidRPr="00D96BE2">
        <w:rPr>
          <w:rFonts w:ascii="GHEA Grapalat" w:hAnsi="GHEA Grapalat"/>
        </w:rPr>
        <w:t>ключительно</w:t>
      </w:r>
      <w:r w:rsidR="00293897" w:rsidRPr="00D96BE2">
        <w:rPr>
          <w:rFonts w:ascii="GHEA Grapalat" w:eastAsiaTheme="minorHAnsi" w:hAnsi="GHEA Grapalat" w:cstheme="minorBidi"/>
        </w:rPr>
        <w:t xml:space="preserve">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до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девяностого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рабочего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дня</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следующего за днем </w:t>
      </w:r>
    </w:p>
    <w:p w14:paraId="103D99A0" w14:textId="77777777" w:rsidR="00293897" w:rsidRPr="00D96BE2" w:rsidRDefault="00293897" w:rsidP="00293897">
      <w:pPr>
        <w:pStyle w:val="NormalWeb"/>
        <w:shd w:val="clear" w:color="auto" w:fill="FFFFFF"/>
        <w:contextualSpacing/>
        <w:jc w:val="both"/>
        <w:rPr>
          <w:rFonts w:ascii="GHEA Grapalat" w:eastAsiaTheme="minorHAnsi" w:hAnsi="GHEA Grapalat" w:cstheme="minorBidi"/>
          <w:sz w:val="18"/>
          <w:szCs w:val="18"/>
          <w:lang w:val="hy-AM"/>
        </w:rPr>
      </w:pPr>
    </w:p>
    <w:p w14:paraId="263B454D" w14:textId="77777777" w:rsidR="00293897" w:rsidRPr="00D96BE2" w:rsidRDefault="00293897" w:rsidP="00293897">
      <w:pPr>
        <w:pStyle w:val="NormalWeb"/>
        <w:shd w:val="clear" w:color="auto" w:fill="FFFFFF"/>
        <w:contextualSpacing/>
        <w:jc w:val="center"/>
        <w:rPr>
          <w:rFonts w:eastAsiaTheme="minorHAnsi" w:cstheme="minorBidi"/>
        </w:rPr>
      </w:pPr>
      <w:r w:rsidRPr="00D96BE2">
        <w:rPr>
          <w:rFonts w:ascii="GHEA Grapalat" w:eastAsiaTheme="minorHAnsi" w:hAnsi="GHEA Grapalat" w:cstheme="minorBidi"/>
          <w:lang w:val="hy-AM"/>
        </w:rPr>
        <w:t>--------------------------------------------------------</w:t>
      </w:r>
      <w:r w:rsidRPr="00D96BE2">
        <w:rPr>
          <w:rFonts w:ascii="GHEA Grapalat" w:eastAsiaTheme="minorHAnsi" w:hAnsi="GHEA Grapalat" w:cstheme="minorBidi"/>
        </w:rPr>
        <w:t>------------------</w:t>
      </w:r>
      <w:r w:rsidRPr="00D96BE2">
        <w:rPr>
          <w:rFonts w:ascii="GHEA Grapalat" w:eastAsiaTheme="minorHAnsi" w:hAnsi="GHEA Grapalat" w:cstheme="minorBidi"/>
          <w:lang w:val="hy-AM"/>
        </w:rPr>
        <w:t>----------------------</w:t>
      </w:r>
      <w:r w:rsidRPr="00D96BE2">
        <w:rPr>
          <w:rFonts w:eastAsiaTheme="minorHAnsi" w:cstheme="minorBidi"/>
        </w:rPr>
        <w:t xml:space="preserve"> </w:t>
      </w:r>
      <w:r w:rsidRPr="00D96BE2">
        <w:rPr>
          <w:rFonts w:eastAsiaTheme="minorHAnsi" w:cstheme="minorBidi"/>
          <w:lang w:val="hy-AM"/>
        </w:rPr>
        <w:t>.</w:t>
      </w:r>
      <w:r w:rsidRPr="00D96BE2">
        <w:rPr>
          <w:rFonts w:eastAsiaTheme="minorHAnsi" w:cstheme="minorBidi"/>
        </w:rPr>
        <w:t xml:space="preserve">           </w:t>
      </w:r>
      <w:r w:rsidRPr="00D96BE2">
        <w:rPr>
          <w:rFonts w:ascii="GHEA Grapalat" w:eastAsiaTheme="minorHAnsi" w:hAnsi="GHEA Grapalat" w:cstheme="minorBidi"/>
          <w:sz w:val="16"/>
          <w:szCs w:val="16"/>
        </w:rPr>
        <w:t xml:space="preserve"> крайн</w:t>
      </w:r>
      <w:r w:rsidR="00622DBC" w:rsidRPr="00D96BE2">
        <w:rPr>
          <w:rFonts w:ascii="GHEA Grapalat" w:eastAsiaTheme="minorHAnsi" w:hAnsi="GHEA Grapalat" w:cstheme="minorBidi"/>
          <w:sz w:val="16"/>
          <w:szCs w:val="16"/>
        </w:rPr>
        <w:t>и</w:t>
      </w:r>
      <w:r w:rsidRPr="00D96BE2">
        <w:rPr>
          <w:rFonts w:ascii="GHEA Grapalat" w:eastAsiaTheme="minorHAnsi" w:hAnsi="GHEA Grapalat" w:cstheme="minorBidi"/>
          <w:sz w:val="16"/>
          <w:szCs w:val="16"/>
        </w:rPr>
        <w:t>й срок оказния услуг</w:t>
      </w:r>
      <w:r w:rsidRPr="00D96BE2">
        <w:rPr>
          <w:rFonts w:ascii="GHEA Grapalat" w:eastAsiaTheme="minorHAnsi" w:hAnsi="GHEA Grapalat" w:cstheme="minorBidi"/>
          <w:sz w:val="16"/>
          <w:szCs w:val="16"/>
          <w:lang w:val="hy-AM"/>
        </w:rPr>
        <w:t>, предусмотренн</w:t>
      </w:r>
      <w:r w:rsidRPr="00D96BE2">
        <w:rPr>
          <w:rFonts w:ascii="GHEA Grapalat" w:eastAsiaTheme="minorHAnsi" w:hAnsi="GHEA Grapalat" w:cstheme="minorBidi"/>
          <w:sz w:val="16"/>
          <w:szCs w:val="16"/>
        </w:rPr>
        <w:t xml:space="preserve">ый </w:t>
      </w:r>
      <w:r w:rsidRPr="00D96BE2">
        <w:rPr>
          <w:rFonts w:ascii="GHEA Grapalat" w:eastAsiaTheme="minorHAnsi" w:hAnsi="GHEA Grapalat" w:cstheme="minorBidi"/>
          <w:sz w:val="16"/>
          <w:szCs w:val="16"/>
          <w:lang w:val="hy-AM"/>
        </w:rPr>
        <w:t>заключаемым договором</w:t>
      </w:r>
    </w:p>
    <w:p w14:paraId="4ADE5AF6" w14:textId="77777777" w:rsidR="00A01B99" w:rsidRDefault="00293897" w:rsidP="00293897">
      <w:pPr>
        <w:pStyle w:val="NormalWeb"/>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t>В день предоставления гарантии лицо, выдающее гарантию, с официального адреса</w:t>
      </w:r>
      <w:r w:rsidRPr="00D96BE2">
        <w:rPr>
          <w:rFonts w:ascii="GHEA Grapalat" w:eastAsiaTheme="minorHAnsi" w:hAnsi="GHEA Grapalat" w:cstheme="minorBidi"/>
          <w:lang w:val="hy-AM"/>
        </w:rPr>
        <w:t xml:space="preserve"> </w:t>
      </w:r>
      <w:r w:rsidRPr="00D96BE2">
        <w:rPr>
          <w:rFonts w:ascii="GHEA Grapalat" w:eastAsiaTheme="minorHAnsi" w:hAnsi="GHEA Grapalat" w:cstheme="minorBidi"/>
        </w:rPr>
        <w:t xml:space="preserve">электронной почты высылает воспроизведенный (отсканированный) с оригинала </w:t>
      </w:r>
      <w:r w:rsidRPr="00D96BE2">
        <w:rPr>
          <w:rFonts w:ascii="GHEA Grapalat" w:eastAsiaTheme="minorHAnsi" w:hAnsi="GHEA Grapalat" w:cstheme="minorBidi"/>
        </w:rPr>
        <w:lastRenderedPageBreak/>
        <w:t>настоящей гарантии вариант также на адрес электронной почты секретаря оценочной комиссии</w:t>
      </w:r>
      <w:r w:rsidR="00A01B99">
        <w:rPr>
          <w:rFonts w:ascii="GHEA Grapalat" w:eastAsiaTheme="minorHAnsi" w:hAnsi="GHEA Grapalat" w:cstheme="minorBidi"/>
        </w:rPr>
        <w:t xml:space="preserve"> -------------------------------------------------------</w:t>
      </w:r>
      <w:r w:rsidRPr="00D96BE2">
        <w:rPr>
          <w:rFonts w:ascii="GHEA Grapalat" w:eastAsiaTheme="minorHAnsi" w:hAnsi="GHEA Grapalat" w:cstheme="minorBidi"/>
        </w:rPr>
        <w:t xml:space="preserve"> </w:t>
      </w:r>
    </w:p>
    <w:p w14:paraId="4F546DDA" w14:textId="77777777" w:rsidR="00A01B99" w:rsidRDefault="00A01B99" w:rsidP="00293897">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75071FE8" w14:textId="77777777" w:rsidR="00293897" w:rsidRPr="00D96BE2" w:rsidRDefault="00293897" w:rsidP="00293897">
      <w:pPr>
        <w:pStyle w:val="NormalWeb"/>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D96BE2">
        <w:rPr>
          <w:rFonts w:ascii="GHEA Grapalat" w:eastAsiaTheme="minorHAnsi" w:hAnsi="GHEA Grapalat" w:cstheme="minorBidi"/>
          <w:lang w:val="hy-AM"/>
        </w:rPr>
        <w:t>.</w:t>
      </w:r>
      <w:r w:rsidRPr="00D96BE2">
        <w:rPr>
          <w:rFonts w:ascii="GHEA Grapalat" w:eastAsiaTheme="minorHAnsi" w:hAnsi="GHEA Grapalat" w:cstheme="minorBidi"/>
        </w:rPr>
        <w:t xml:space="preserve"> </w:t>
      </w:r>
    </w:p>
    <w:p w14:paraId="2D5FEDB6" w14:textId="77777777" w:rsidR="00293897" w:rsidRDefault="00293897"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42F1E48"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2EA98EB8" w14:textId="77777777" w:rsidR="00542F4F" w:rsidRPr="00B138F3" w:rsidRDefault="00542F4F" w:rsidP="00542F4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9D4E529" w14:textId="77777777" w:rsidR="00542F4F" w:rsidRPr="00B138F3" w:rsidRDefault="00542F4F" w:rsidP="00542F4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37683834"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440E25B"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8389121"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D24712F"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A16FBE1" w14:textId="77777777" w:rsidR="00DA0E0D" w:rsidRPr="0091562B" w:rsidRDefault="00542F4F" w:rsidP="00DA0E0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1562B">
        <w:rPr>
          <w:rFonts w:ascii="GHEA Grapalat" w:eastAsiaTheme="minorHAnsi" w:hAnsi="GHEA Grapalat" w:cstheme="minorBidi"/>
        </w:rPr>
        <w:t xml:space="preserve">3) </w:t>
      </w:r>
      <w:r w:rsidR="00DA0E0D" w:rsidRPr="0091562B">
        <w:rPr>
          <w:rFonts w:ascii="GHEA Grapalat" w:eastAsiaTheme="minorHAnsi" w:hAnsi="GHEA Grapalat" w:cstheme="minorBidi"/>
          <w:lang w:val="hy-AM"/>
        </w:rPr>
        <w:t xml:space="preserve">двухсторонне </w:t>
      </w:r>
      <w:r w:rsidR="00DA0E0D" w:rsidRPr="0091562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DA0E0D" w:rsidRPr="0091562B">
        <w:rPr>
          <w:rFonts w:ascii="GHEA Grapalat" w:eastAsiaTheme="minorHAnsi" w:hAnsi="GHEA Grapalat" w:cstheme="minorBidi"/>
          <w:lang w:val="hy-AM"/>
        </w:rPr>
        <w:t xml:space="preserve"> </w:t>
      </w:r>
      <w:r w:rsidR="00DA0E0D" w:rsidRPr="0091562B">
        <w:rPr>
          <w:rFonts w:ascii="GHEA Grapalat" w:eastAsiaTheme="minorHAnsi" w:hAnsi="GHEA Grapalat" w:cstheme="minorBidi"/>
        </w:rPr>
        <w:t>(</w:t>
      </w:r>
      <w:r w:rsidR="00DA0E0D" w:rsidRPr="0091562B">
        <w:rPr>
          <w:rFonts w:ascii="GHEA Grapalat" w:eastAsiaTheme="minorHAnsi" w:hAnsi="GHEA Grapalat" w:cstheme="minorBidi"/>
          <w:lang w:val="hy-AM"/>
        </w:rPr>
        <w:t>их</w:t>
      </w:r>
      <w:r w:rsidR="00DA0E0D" w:rsidRPr="0091562B">
        <w:rPr>
          <w:rFonts w:ascii="GHEA Grapalat" w:eastAsiaTheme="minorHAnsi" w:hAnsi="GHEA Grapalat" w:cstheme="minorBidi"/>
        </w:rPr>
        <w:t xml:space="preserve">) копии. </w:t>
      </w:r>
    </w:p>
    <w:p w14:paraId="4EC9BE7B"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C9D430F"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8227024"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34D8D0"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26E8532"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4F89CA5" w14:textId="77777777"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509E1260" w14:textId="77777777"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p>
    <w:p w14:paraId="5B33BBB3" w14:textId="77777777"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AB49F29" w14:textId="77777777"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E4ADFA2"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972075F"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6917FDB"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rPr>
      </w:pPr>
    </w:p>
    <w:p w14:paraId="46E2E52D"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97EC97D"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0048797"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8D29B20"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295EA5A" w14:textId="77777777" w:rsidR="00542F4F" w:rsidRPr="00B138F3" w:rsidRDefault="00542F4F" w:rsidP="00542F4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C4C3C5D"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3B48211"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EEEAE8D" w14:textId="77777777"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5AB3209" w14:textId="77777777" w:rsidR="00542F4F" w:rsidRPr="00B138F3" w:rsidRDefault="00542F4F" w:rsidP="00542F4F">
      <w:pPr>
        <w:widowControl w:val="0"/>
        <w:spacing w:after="160"/>
        <w:ind w:left="567" w:right="565"/>
        <w:jc w:val="center"/>
        <w:rPr>
          <w:rFonts w:ascii="GHEA Grapalat" w:hAnsi="GHEA Grapalat"/>
          <w:b/>
        </w:rPr>
      </w:pPr>
    </w:p>
    <w:p w14:paraId="03AB62CF" w14:textId="77777777" w:rsidR="00542F4F" w:rsidRDefault="00542F4F" w:rsidP="00542F4F">
      <w:pPr>
        <w:rPr>
          <w:rFonts w:ascii="GHEA Grapalat" w:hAnsi="GHEA Grapalat"/>
          <w:i/>
          <w:sz w:val="22"/>
          <w:szCs w:val="22"/>
        </w:rPr>
      </w:pPr>
    </w:p>
    <w:p w14:paraId="60FA4303" w14:textId="77777777" w:rsidR="00542F4F" w:rsidRDefault="00542F4F" w:rsidP="00542F4F">
      <w:pPr>
        <w:rPr>
          <w:rFonts w:ascii="GHEA Grapalat" w:hAnsi="GHEA Grapalat"/>
          <w:i/>
          <w:sz w:val="22"/>
          <w:szCs w:val="22"/>
        </w:rPr>
      </w:pPr>
    </w:p>
    <w:p w14:paraId="7BE9C38C" w14:textId="77777777" w:rsidR="00542F4F" w:rsidRDefault="00542F4F" w:rsidP="00542F4F">
      <w:pPr>
        <w:rPr>
          <w:rFonts w:ascii="GHEA Grapalat" w:hAnsi="GHEA Grapalat"/>
          <w:i/>
          <w:sz w:val="22"/>
          <w:szCs w:val="22"/>
        </w:rPr>
      </w:pPr>
      <w:r>
        <w:rPr>
          <w:rFonts w:ascii="GHEA Grapalat" w:hAnsi="GHEA Grapalat"/>
          <w:i/>
          <w:sz w:val="22"/>
          <w:szCs w:val="22"/>
        </w:rPr>
        <w:br w:type="page"/>
      </w:r>
    </w:p>
    <w:p w14:paraId="51FFBC8E" w14:textId="77777777"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14:paraId="5AF18699" w14:textId="6A4CF8AB" w:rsidR="00673870" w:rsidRPr="007F381F" w:rsidRDefault="00673870" w:rsidP="00673870">
      <w:pPr>
        <w:widowControl w:val="0"/>
        <w:spacing w:after="160"/>
        <w:jc w:val="right"/>
        <w:rPr>
          <w:rFonts w:ascii="GHEA Grapalat" w:hAnsi="GHEA Grapalat"/>
          <w:b/>
          <w:i/>
        </w:rPr>
      </w:pPr>
      <w:r w:rsidRPr="005C48F7">
        <w:rPr>
          <w:rFonts w:ascii="GHEA Grapalat" w:hAnsi="GHEA Grapalat"/>
          <w:b/>
          <w:i/>
        </w:rPr>
        <w:t xml:space="preserve">к Приглашению на </w:t>
      </w:r>
      <w:r w:rsidR="00AB5994">
        <w:rPr>
          <w:rFonts w:ascii="GHEA Grapalat" w:hAnsi="GHEA Grapalat"/>
          <w:b/>
          <w:i/>
        </w:rPr>
        <w:t>запрос котировок</w:t>
      </w:r>
      <w:r w:rsidRPr="005C48F7">
        <w:rPr>
          <w:rFonts w:ascii="GHEA Grapalat" w:hAnsi="GHEA Grapalat" w:cs="GHEA Grapalat"/>
          <w:b/>
          <w:i/>
        </w:rPr>
        <w:br/>
      </w:r>
      <w:r w:rsidRPr="005C48F7">
        <w:rPr>
          <w:rFonts w:ascii="GHEA Grapalat" w:hAnsi="GHEA Grapalat"/>
          <w:b/>
          <w:i/>
        </w:rPr>
        <w:t xml:space="preserve">под кодом </w:t>
      </w:r>
      <w:r w:rsidR="009D106A">
        <w:rPr>
          <w:rFonts w:ascii="GHEA Grapalat" w:hAnsi="GHEA Grapalat"/>
          <w:b/>
          <w:i/>
        </w:rPr>
        <w:t>HFF-NTsDzB-2025/1</w:t>
      </w:r>
    </w:p>
    <w:p w14:paraId="7EC594D0" w14:textId="77777777" w:rsidR="003D2FE2" w:rsidRPr="00B138F3" w:rsidRDefault="003D2FE2" w:rsidP="003D2FE2">
      <w:pPr>
        <w:widowControl w:val="0"/>
        <w:spacing w:after="160"/>
        <w:jc w:val="center"/>
        <w:rPr>
          <w:rFonts w:ascii="GHEA Grapalat" w:hAnsi="GHEA Grapalat"/>
          <w:b/>
          <w:sz w:val="22"/>
          <w:szCs w:val="22"/>
        </w:rPr>
      </w:pPr>
    </w:p>
    <w:p w14:paraId="7CEAEBB7"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5B61CAEF"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68BF35E1" w14:textId="77777777" w:rsidTr="00B932B8">
        <w:tc>
          <w:tcPr>
            <w:tcW w:w="4786" w:type="dxa"/>
          </w:tcPr>
          <w:p w14:paraId="51B30B9D"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5CD1693D"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4"/>
              <w:t>**</w:t>
            </w:r>
          </w:p>
        </w:tc>
      </w:tr>
    </w:tbl>
    <w:p w14:paraId="0A82E816" w14:textId="77777777" w:rsidR="003D2FE2" w:rsidRPr="00B138F3" w:rsidRDefault="003D2FE2" w:rsidP="003D2FE2">
      <w:pPr>
        <w:widowControl w:val="0"/>
        <w:spacing w:after="160"/>
        <w:rPr>
          <w:rFonts w:ascii="GHEA Grapalat" w:hAnsi="GHEA Grapalat" w:cs="GHEA Grapalat"/>
          <w:b/>
          <w:sz w:val="22"/>
          <w:szCs w:val="22"/>
        </w:rPr>
      </w:pPr>
    </w:p>
    <w:p w14:paraId="5B0E4452"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4D5FDDB2"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71C8E2AF"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42AD386E"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A5A9A52"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0DF04C5"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16C6D043"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643053E2"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2D0EF220"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316B741E"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0252691C"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2E971237"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74A2A6E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1EEA552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ED23DB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2959EC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0F9B66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46D6588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80FAAE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C1C5B0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66DCDFB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427FC7C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B20C62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35EDFB1"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19B89079"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588B3F8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711037F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1640D5FB" w14:textId="77777777"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05DB568"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6052B9A"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7F667E18"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A00660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1C576946"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06E5B86"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04BA0D42"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14:paraId="709B4DD4"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1105A858" w14:textId="77777777" w:rsidR="003D2FE2" w:rsidRPr="00B138F3" w:rsidRDefault="003D2FE2" w:rsidP="003D2FE2">
      <w:pPr>
        <w:widowControl w:val="0"/>
        <w:spacing w:after="160"/>
        <w:jc w:val="right"/>
        <w:rPr>
          <w:rFonts w:ascii="GHEA Grapalat" w:hAnsi="GHEA Grapalat"/>
          <w:sz w:val="22"/>
          <w:szCs w:val="22"/>
        </w:rPr>
      </w:pPr>
    </w:p>
    <w:p w14:paraId="2117E1DB"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2C4056A4"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3B48A161" w14:textId="77777777" w:rsidR="003D2FE2" w:rsidRPr="00B138F3" w:rsidRDefault="003D2FE2" w:rsidP="003D2FE2">
      <w:pPr>
        <w:widowControl w:val="0"/>
        <w:spacing w:after="160"/>
        <w:jc w:val="both"/>
        <w:rPr>
          <w:rFonts w:ascii="GHEA Grapalat" w:hAnsi="GHEA Grapalat"/>
          <w:sz w:val="22"/>
          <w:szCs w:val="22"/>
        </w:rPr>
      </w:pPr>
    </w:p>
    <w:p w14:paraId="6C63CADF" w14:textId="77777777" w:rsidR="003D2FE2" w:rsidRPr="00B138F3" w:rsidRDefault="003D2FE2" w:rsidP="003D2FE2">
      <w:pPr>
        <w:widowControl w:val="0"/>
        <w:spacing w:after="160"/>
        <w:jc w:val="both"/>
        <w:rPr>
          <w:rFonts w:ascii="GHEA Grapalat" w:hAnsi="GHEA Grapalat"/>
          <w:sz w:val="22"/>
          <w:szCs w:val="22"/>
        </w:rPr>
      </w:pPr>
    </w:p>
    <w:p w14:paraId="4B6AB589" w14:textId="77777777" w:rsidR="003D2FE2" w:rsidRPr="00B138F3" w:rsidRDefault="003D2FE2" w:rsidP="003D2FE2">
      <w:pPr>
        <w:rPr>
          <w:sz w:val="22"/>
          <w:szCs w:val="22"/>
        </w:rPr>
      </w:pPr>
    </w:p>
    <w:p w14:paraId="57C33198" w14:textId="77777777" w:rsidR="001005B0" w:rsidRPr="00B138F3" w:rsidRDefault="001005B0" w:rsidP="003D2FE2">
      <w:pPr>
        <w:widowControl w:val="0"/>
        <w:spacing w:after="160"/>
        <w:ind w:left="567" w:right="565"/>
        <w:jc w:val="both"/>
        <w:rPr>
          <w:rFonts w:ascii="GHEA Grapalat" w:hAnsi="GHEA Grapalat"/>
          <w:sz w:val="22"/>
          <w:szCs w:val="22"/>
        </w:rPr>
      </w:pPr>
    </w:p>
    <w:p w14:paraId="7652727A" w14:textId="77777777" w:rsidR="001005B0" w:rsidRPr="00B138F3" w:rsidRDefault="001005B0" w:rsidP="00B46D58">
      <w:pPr>
        <w:widowControl w:val="0"/>
        <w:spacing w:after="160"/>
        <w:ind w:left="567" w:right="565"/>
        <w:jc w:val="center"/>
        <w:rPr>
          <w:rFonts w:ascii="GHEA Grapalat" w:hAnsi="GHEA Grapalat"/>
          <w:b/>
          <w:sz w:val="22"/>
          <w:szCs w:val="22"/>
        </w:rPr>
      </w:pPr>
    </w:p>
    <w:p w14:paraId="53FE9F7D" w14:textId="77777777" w:rsidR="001005B0" w:rsidRPr="00B138F3" w:rsidRDefault="001005B0" w:rsidP="00B46D58">
      <w:pPr>
        <w:widowControl w:val="0"/>
        <w:spacing w:after="160"/>
        <w:ind w:left="567" w:right="565"/>
        <w:jc w:val="center"/>
        <w:rPr>
          <w:rFonts w:ascii="GHEA Grapalat" w:hAnsi="GHEA Grapalat"/>
          <w:b/>
          <w:sz w:val="22"/>
          <w:szCs w:val="22"/>
        </w:rPr>
      </w:pPr>
    </w:p>
    <w:p w14:paraId="6A397146" w14:textId="77777777" w:rsidR="001005B0" w:rsidRPr="00B138F3" w:rsidRDefault="001005B0" w:rsidP="00B46D58">
      <w:pPr>
        <w:widowControl w:val="0"/>
        <w:spacing w:after="160"/>
        <w:ind w:left="567" w:right="565"/>
        <w:jc w:val="center"/>
        <w:rPr>
          <w:rFonts w:ascii="GHEA Grapalat" w:hAnsi="GHEA Grapalat"/>
          <w:b/>
          <w:sz w:val="22"/>
          <w:szCs w:val="22"/>
        </w:rPr>
      </w:pPr>
    </w:p>
    <w:p w14:paraId="38BB75BA" w14:textId="77777777" w:rsidR="001005B0" w:rsidRPr="00B138F3" w:rsidRDefault="001005B0" w:rsidP="00B46D58">
      <w:pPr>
        <w:widowControl w:val="0"/>
        <w:spacing w:after="160"/>
        <w:ind w:left="567" w:right="565"/>
        <w:jc w:val="center"/>
        <w:rPr>
          <w:rFonts w:ascii="GHEA Grapalat" w:hAnsi="GHEA Grapalat"/>
          <w:b/>
          <w:sz w:val="22"/>
          <w:szCs w:val="22"/>
        </w:rPr>
      </w:pPr>
    </w:p>
    <w:p w14:paraId="0AA03E9C" w14:textId="77777777" w:rsidR="001005B0" w:rsidRPr="00B138F3" w:rsidRDefault="001005B0" w:rsidP="00B46D58">
      <w:pPr>
        <w:widowControl w:val="0"/>
        <w:spacing w:after="160"/>
        <w:ind w:left="567" w:right="565"/>
        <w:jc w:val="center"/>
        <w:rPr>
          <w:rFonts w:ascii="GHEA Grapalat" w:hAnsi="GHEA Grapalat"/>
          <w:b/>
          <w:sz w:val="22"/>
          <w:szCs w:val="22"/>
        </w:rPr>
      </w:pPr>
    </w:p>
    <w:p w14:paraId="408E9893" w14:textId="77777777" w:rsidR="001005B0" w:rsidRPr="00B138F3" w:rsidRDefault="001005B0" w:rsidP="00B46D58">
      <w:pPr>
        <w:widowControl w:val="0"/>
        <w:spacing w:after="160"/>
        <w:ind w:left="567" w:right="565"/>
        <w:jc w:val="center"/>
        <w:rPr>
          <w:rFonts w:ascii="GHEA Grapalat" w:hAnsi="GHEA Grapalat"/>
          <w:b/>
        </w:rPr>
      </w:pPr>
    </w:p>
    <w:p w14:paraId="39801831" w14:textId="77777777" w:rsidR="001005B0" w:rsidRPr="00B138F3" w:rsidRDefault="001005B0" w:rsidP="00B46D58">
      <w:pPr>
        <w:widowControl w:val="0"/>
        <w:spacing w:after="160"/>
        <w:ind w:left="567" w:right="565"/>
        <w:jc w:val="center"/>
        <w:rPr>
          <w:rFonts w:ascii="GHEA Grapalat" w:hAnsi="GHEA Grapalat"/>
          <w:b/>
        </w:rPr>
      </w:pPr>
    </w:p>
    <w:p w14:paraId="022CF303" w14:textId="77777777" w:rsidR="001005B0" w:rsidRPr="00B138F3" w:rsidRDefault="001005B0" w:rsidP="00B46D58">
      <w:pPr>
        <w:widowControl w:val="0"/>
        <w:spacing w:after="160"/>
        <w:ind w:left="567" w:right="565"/>
        <w:jc w:val="center"/>
        <w:rPr>
          <w:rFonts w:ascii="GHEA Grapalat" w:hAnsi="GHEA Grapalat"/>
          <w:b/>
        </w:rPr>
      </w:pPr>
    </w:p>
    <w:p w14:paraId="11735A16" w14:textId="77777777" w:rsidR="001005B0" w:rsidRPr="00B138F3" w:rsidRDefault="001005B0" w:rsidP="00B46D58">
      <w:pPr>
        <w:widowControl w:val="0"/>
        <w:spacing w:after="160"/>
        <w:ind w:left="567" w:right="565"/>
        <w:jc w:val="center"/>
        <w:rPr>
          <w:rFonts w:ascii="GHEA Grapalat" w:hAnsi="GHEA Grapalat"/>
          <w:b/>
        </w:rPr>
      </w:pPr>
    </w:p>
    <w:p w14:paraId="1153C6FA" w14:textId="77777777" w:rsidR="001005B0" w:rsidRPr="00B138F3" w:rsidRDefault="001005B0" w:rsidP="00B46D58">
      <w:pPr>
        <w:widowControl w:val="0"/>
        <w:spacing w:after="160"/>
        <w:ind w:left="567" w:right="565"/>
        <w:jc w:val="center"/>
        <w:rPr>
          <w:rFonts w:ascii="GHEA Grapalat" w:hAnsi="GHEA Grapalat"/>
          <w:b/>
        </w:rPr>
      </w:pPr>
    </w:p>
    <w:p w14:paraId="56052C27" w14:textId="77777777" w:rsidR="001005B0" w:rsidRPr="00B138F3" w:rsidRDefault="001005B0" w:rsidP="00B46D58">
      <w:pPr>
        <w:widowControl w:val="0"/>
        <w:spacing w:after="160"/>
        <w:ind w:left="567" w:right="565"/>
        <w:jc w:val="center"/>
        <w:rPr>
          <w:rFonts w:ascii="GHEA Grapalat" w:hAnsi="GHEA Grapalat"/>
          <w:b/>
        </w:rPr>
      </w:pPr>
    </w:p>
    <w:p w14:paraId="1F7BAB03" w14:textId="77777777" w:rsidR="001005B0" w:rsidRPr="00B138F3" w:rsidRDefault="001005B0" w:rsidP="00B46D58">
      <w:pPr>
        <w:widowControl w:val="0"/>
        <w:spacing w:after="160"/>
        <w:ind w:left="567" w:right="565"/>
        <w:jc w:val="center"/>
        <w:rPr>
          <w:rFonts w:ascii="GHEA Grapalat" w:hAnsi="GHEA Grapalat"/>
          <w:b/>
        </w:rPr>
      </w:pPr>
    </w:p>
    <w:p w14:paraId="665C5992" w14:textId="77777777" w:rsidR="001005B0" w:rsidRDefault="001005B0" w:rsidP="00B46D58">
      <w:pPr>
        <w:widowControl w:val="0"/>
        <w:spacing w:after="160"/>
        <w:ind w:left="567" w:right="565"/>
        <w:jc w:val="center"/>
        <w:rPr>
          <w:rFonts w:ascii="GHEA Grapalat" w:hAnsi="GHEA Grapalat"/>
          <w:b/>
          <w:lang w:val="hy-AM"/>
        </w:rPr>
      </w:pPr>
    </w:p>
    <w:p w14:paraId="7FE51AD0" w14:textId="77777777" w:rsidR="00E752B6" w:rsidRDefault="00E752B6" w:rsidP="00B46D58">
      <w:pPr>
        <w:widowControl w:val="0"/>
        <w:spacing w:after="160"/>
        <w:ind w:left="567" w:right="565"/>
        <w:jc w:val="center"/>
        <w:rPr>
          <w:rFonts w:ascii="GHEA Grapalat" w:hAnsi="GHEA Grapalat"/>
          <w:b/>
          <w:lang w:val="hy-AM"/>
        </w:rPr>
      </w:pPr>
    </w:p>
    <w:p w14:paraId="1342A988" w14:textId="77777777"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4E071099"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E8591"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325ACC63"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4A06B"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56AA36AD"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FCF8D"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3D0618DD"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007E9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1E0D1932"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F4A93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6080D992"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8C680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6B3A773C"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2792E0"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57BA5B2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FD2D2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3BD44274"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48D306"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14:paraId="5F294628"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063B9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26B4E0B6"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7543B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14:paraId="794FDC5B"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1D764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14:paraId="4032B93B"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895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14:paraId="08A19FE5"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F8D21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2F75044C"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7FC35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2A508E2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32937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035839B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B52E6" w14:textId="77777777"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14:paraId="60FC25E4"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6AABEEF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61DD0799"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68EB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04FCC3AB"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79569D"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33C016E5"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6FEB29B2"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BAB82CF" w14:textId="77777777" w:rsidR="00E752B6" w:rsidRPr="00B138F3" w:rsidRDefault="00E752B6" w:rsidP="009216D6">
            <w:pPr>
              <w:widowControl w:val="0"/>
              <w:spacing w:after="160"/>
              <w:rPr>
                <w:rFonts w:ascii="GHEA Grapalat" w:hAnsi="GHEA Grapalat" w:cs="Sylfaen"/>
              </w:rPr>
            </w:pPr>
          </w:p>
          <w:p w14:paraId="6DC5FD76"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5F9995E5" w14:textId="77777777" w:rsidR="00E752B6" w:rsidRPr="00B138F3" w:rsidRDefault="00E752B6" w:rsidP="009216D6">
            <w:pPr>
              <w:widowControl w:val="0"/>
              <w:spacing w:after="160"/>
              <w:rPr>
                <w:rFonts w:ascii="GHEA Grapalat" w:hAnsi="GHEA Grapalat" w:cs="Sylfaen"/>
              </w:rPr>
            </w:pPr>
          </w:p>
          <w:p w14:paraId="2218601D"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1C2BFDEC" w14:textId="77777777" w:rsidR="00E752B6" w:rsidRPr="00B138F3" w:rsidRDefault="00E752B6" w:rsidP="009216D6">
            <w:pPr>
              <w:widowControl w:val="0"/>
              <w:spacing w:after="160"/>
              <w:rPr>
                <w:rFonts w:ascii="GHEA Grapalat" w:hAnsi="GHEA Grapalat" w:cs="Sylfaen"/>
              </w:rPr>
            </w:pPr>
          </w:p>
          <w:p w14:paraId="5EB901DA"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7A88EE18"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223101E"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62E4369" w14:textId="77777777" w:rsidR="00E752B6" w:rsidRPr="00B138F3" w:rsidRDefault="00E752B6" w:rsidP="009216D6">
            <w:pPr>
              <w:widowControl w:val="0"/>
              <w:spacing w:after="160"/>
              <w:rPr>
                <w:rFonts w:ascii="GHEA Grapalat" w:hAnsi="GHEA Grapalat" w:cs="Sylfaen"/>
              </w:rPr>
            </w:pPr>
          </w:p>
          <w:p w14:paraId="77DCFE5D"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74173336" w14:textId="77777777" w:rsidR="00E752B6" w:rsidRPr="00B138F3" w:rsidRDefault="00E752B6" w:rsidP="009216D6">
            <w:pPr>
              <w:widowControl w:val="0"/>
              <w:spacing w:after="160"/>
              <w:jc w:val="right"/>
              <w:rPr>
                <w:rFonts w:ascii="GHEA Grapalat" w:hAnsi="GHEA Grapalat" w:cs="Tahoma"/>
              </w:rPr>
            </w:pPr>
          </w:p>
          <w:p w14:paraId="3914A185"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67852B61" w14:textId="77777777" w:rsidR="00E752B6" w:rsidRPr="00B138F3" w:rsidRDefault="00E752B6" w:rsidP="009216D6">
            <w:pPr>
              <w:widowControl w:val="0"/>
              <w:spacing w:after="160"/>
              <w:rPr>
                <w:rFonts w:ascii="GHEA Grapalat" w:hAnsi="GHEA Grapalat" w:cs="Sylfaen"/>
              </w:rPr>
            </w:pPr>
          </w:p>
          <w:p w14:paraId="7ADE0DB0"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469DBC6D"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6B3B0FB4"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53D6554A" w14:textId="77777777" w:rsidR="00E752B6" w:rsidRPr="00B138F3" w:rsidRDefault="00E752B6" w:rsidP="009216D6">
            <w:pPr>
              <w:widowControl w:val="0"/>
              <w:spacing w:after="160"/>
              <w:rPr>
                <w:rFonts w:ascii="GHEA Grapalat" w:hAnsi="GHEA Grapalat"/>
              </w:rPr>
            </w:pPr>
          </w:p>
          <w:p w14:paraId="6092DD1C"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7D396438"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1DC6AB83" w14:textId="77777777" w:rsidR="00E752B6" w:rsidRPr="00B138F3" w:rsidRDefault="00E752B6" w:rsidP="009216D6">
            <w:pPr>
              <w:widowControl w:val="0"/>
              <w:spacing w:after="160"/>
              <w:rPr>
                <w:rFonts w:ascii="GHEA Grapalat" w:hAnsi="GHEA Grapalat" w:cs="Tahoma"/>
              </w:rPr>
            </w:pPr>
          </w:p>
          <w:p w14:paraId="69AE7B1B"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5B5B5B0"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7081CF3" w14:textId="77777777" w:rsidR="00E752B6" w:rsidRPr="00B138F3" w:rsidRDefault="00E752B6" w:rsidP="009216D6">
            <w:pPr>
              <w:widowControl w:val="0"/>
              <w:spacing w:after="160"/>
              <w:rPr>
                <w:rFonts w:ascii="GHEA Grapalat" w:hAnsi="GHEA Grapalat" w:cs="Tahoma"/>
              </w:rPr>
            </w:pPr>
          </w:p>
          <w:p w14:paraId="5D4B3AFE"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2A22FC44"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1B3475F3" w14:textId="77777777" w:rsidR="00E752B6" w:rsidRPr="00B138F3" w:rsidRDefault="00E752B6" w:rsidP="009216D6">
            <w:pPr>
              <w:widowControl w:val="0"/>
              <w:spacing w:after="160"/>
              <w:rPr>
                <w:rFonts w:ascii="GHEA Grapalat" w:hAnsi="GHEA Grapalat" w:cs="Arial"/>
              </w:rPr>
            </w:pPr>
          </w:p>
        </w:tc>
      </w:tr>
      <w:tr w:rsidR="00E752B6" w:rsidRPr="00B138F3" w14:paraId="2E9B3FCA"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2C527093"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1B57C1C" w14:textId="77777777" w:rsidR="00E752B6" w:rsidRPr="00B138F3" w:rsidRDefault="00E752B6" w:rsidP="009216D6">
            <w:pPr>
              <w:widowControl w:val="0"/>
              <w:spacing w:after="160"/>
              <w:rPr>
                <w:rFonts w:ascii="GHEA Grapalat" w:hAnsi="GHEA Grapalat" w:cs="Sylfaen"/>
              </w:rPr>
            </w:pPr>
          </w:p>
          <w:p w14:paraId="5A672DAA"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34FB763"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643B28A1" w14:textId="77777777" w:rsidR="00E752B6" w:rsidRPr="00B138F3" w:rsidRDefault="00E752B6" w:rsidP="009216D6">
            <w:pPr>
              <w:widowControl w:val="0"/>
              <w:spacing w:after="160"/>
              <w:rPr>
                <w:rFonts w:ascii="GHEA Grapalat" w:hAnsi="GHEA Grapalat"/>
              </w:rPr>
            </w:pPr>
          </w:p>
          <w:p w14:paraId="4C929642"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14EAEBBF" w14:textId="77777777" w:rsidR="00E752B6" w:rsidRPr="00B138F3" w:rsidRDefault="00E752B6" w:rsidP="00E752B6">
      <w:pPr>
        <w:widowControl w:val="0"/>
        <w:spacing w:after="160"/>
        <w:jc w:val="center"/>
        <w:rPr>
          <w:rFonts w:ascii="GHEA Grapalat" w:hAnsi="GHEA Grapalat" w:cs="Sylfaen"/>
        </w:rPr>
      </w:pPr>
    </w:p>
    <w:p w14:paraId="1362BD2E" w14:textId="77777777" w:rsidR="00E752B6" w:rsidRPr="00E752B6" w:rsidRDefault="00E752B6" w:rsidP="00B46D58">
      <w:pPr>
        <w:widowControl w:val="0"/>
        <w:spacing w:after="160"/>
        <w:ind w:left="567" w:right="565"/>
        <w:jc w:val="center"/>
        <w:rPr>
          <w:rFonts w:ascii="GHEA Grapalat" w:hAnsi="GHEA Grapalat"/>
          <w:b/>
        </w:rPr>
      </w:pPr>
    </w:p>
    <w:p w14:paraId="4E00496E" w14:textId="77777777" w:rsidR="001005B0" w:rsidRPr="00B138F3" w:rsidRDefault="001005B0" w:rsidP="00B46D58">
      <w:pPr>
        <w:widowControl w:val="0"/>
        <w:spacing w:after="160"/>
        <w:ind w:left="567" w:right="565"/>
        <w:jc w:val="center"/>
        <w:rPr>
          <w:rFonts w:ascii="GHEA Grapalat" w:hAnsi="GHEA Grapalat"/>
          <w:b/>
        </w:rPr>
      </w:pPr>
    </w:p>
    <w:p w14:paraId="7C0DD1E1" w14:textId="77777777" w:rsidR="001005B0" w:rsidRPr="00B138F3" w:rsidRDefault="001005B0" w:rsidP="00B46D58">
      <w:pPr>
        <w:widowControl w:val="0"/>
        <w:spacing w:after="160"/>
        <w:ind w:left="567" w:right="565"/>
        <w:jc w:val="center"/>
        <w:rPr>
          <w:rFonts w:ascii="GHEA Grapalat" w:hAnsi="GHEA Grapalat"/>
          <w:b/>
        </w:rPr>
      </w:pPr>
    </w:p>
    <w:p w14:paraId="3939AB89" w14:textId="77777777" w:rsidR="001005B0" w:rsidRPr="00B138F3" w:rsidRDefault="001005B0" w:rsidP="00B46D58">
      <w:pPr>
        <w:widowControl w:val="0"/>
        <w:spacing w:after="160"/>
        <w:ind w:left="567" w:right="565"/>
        <w:jc w:val="center"/>
        <w:rPr>
          <w:rFonts w:ascii="GHEA Grapalat" w:hAnsi="GHEA Grapalat"/>
          <w:b/>
        </w:rPr>
      </w:pPr>
    </w:p>
    <w:p w14:paraId="747677EA" w14:textId="77777777" w:rsidR="00C3421C" w:rsidRPr="00B138F3" w:rsidRDefault="00C3421C" w:rsidP="00C3421C">
      <w:pPr>
        <w:widowControl w:val="0"/>
        <w:spacing w:after="160"/>
        <w:jc w:val="center"/>
        <w:rPr>
          <w:rFonts w:ascii="GHEA Grapalat" w:hAnsi="GHEA Grapalat" w:cs="Sylfaen"/>
        </w:rPr>
      </w:pPr>
    </w:p>
    <w:p w14:paraId="7FE34158"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C4EB831"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02FD06F2"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9742870"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002EE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2144E9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0175B82"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B1E589A"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639E5A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62B61F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95988E9"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6AE6201E"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96B180F"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C86C659"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9EAF999"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401DF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EC96470"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F1F1E3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7D7E640"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0A8E1CB"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4414165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7615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B2AAFC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FA5E03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96D0E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9D8251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20E859E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AA9EF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9A03D06"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51CED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7A039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E9D6F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4A9AFA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CEF30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A4D2448"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C75E3D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B217A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8424134"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0CC321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121474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C3C48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D5821E1"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918614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5783A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363833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BAE19D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692E8D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B885A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5EB174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6E7E11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B23BD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8AD975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A8D7F4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FABDC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A4FF81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8EDD1B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9426D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CA2BE2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A65B2E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36F9FE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583FC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1927FE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C41312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08AC5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3C9795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34043A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6A96D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572D8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77A6A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E468F5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4DEA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40EB0C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2A031F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6B089CA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D21E7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3E8E8F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93D5AA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CC01E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A72B69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DD3A25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E782D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6E52F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7718C4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A200CC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97584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B2387A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D17A09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7C1BEB5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6BCD4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9AF1A6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D9398D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5B19E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BFE0D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C5821F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165D1D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20C7B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29B9B2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69C7D9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BC45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8F7B19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553CBF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2FFDF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E2EFD4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BB7024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E033B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22BE07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84F4D4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695D5E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C3DD2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70709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3F66ED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07E48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9D723D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D8731F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D64C5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3C100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440BCB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2943A8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953D0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753316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D9AF98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691AC38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ED54A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4D51D2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ECD1C0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B8A90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039811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3342F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CCAA8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0B5C5C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870E52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146ADA" w14:textId="77777777"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30540AE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15F4A8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43A4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13BB15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A0E6B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4AB7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DA3104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3B567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066E8FB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BA0504" w14:textId="77777777"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E5F2F3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4A4074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B74F8F"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A73FFF6"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6F2F402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2BC21E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190685C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8B1FD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6506D5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67F2D5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FA7BA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F669FF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F14A37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5CF33E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E0F62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45DB0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4EFC7C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DCFCDE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1BAC2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8A830B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7614FD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7B3FEA6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0E24994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4F45E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F3924B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E42D8C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83F3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21718A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B192F3C"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035DA9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1D101C9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0A8D2A6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181D6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112C69C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FE3F3E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11C11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F2A2C4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FF2A41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6577425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A1299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5C5036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21FA0A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63805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E3F304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92B966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14:paraId="4836480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2003D4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38C3B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3BBA3C7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2ADB4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01294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099674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81BEA82"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3FC845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3C30D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62A67F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3E4065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D4F32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800E8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4BB4810"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163B2E4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215E3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82705B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C142D9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2661C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481302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B206E7B"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0DCE141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AA86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1CBCFC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2F0283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43B50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A84885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97021D0"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738792C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E55C9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B1D18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652AF7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2240E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61F804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18918C2" w14:textId="77777777" w:rsidR="00C3421C" w:rsidRPr="00B138F3" w:rsidRDefault="00C3421C" w:rsidP="000745BE">
            <w:pPr>
              <w:widowControl w:val="0"/>
              <w:spacing w:after="120"/>
              <w:jc w:val="center"/>
              <w:rPr>
                <w:rFonts w:ascii="GHEA Grapalat" w:hAnsi="GHEA Grapalat"/>
                <w:sz w:val="18"/>
                <w:szCs w:val="18"/>
              </w:rPr>
            </w:pPr>
          </w:p>
        </w:tc>
      </w:tr>
      <w:tr w:rsidR="00FF3DE9" w:rsidRPr="00B138F3" w14:paraId="34F1970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16E75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0B6930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73469B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C92F7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12F67E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B14004" w14:textId="77777777" w:rsidR="00C3421C" w:rsidRPr="00B138F3" w:rsidRDefault="00C3421C" w:rsidP="000745BE">
            <w:pPr>
              <w:widowControl w:val="0"/>
              <w:spacing w:after="120"/>
              <w:jc w:val="center"/>
              <w:rPr>
                <w:rFonts w:ascii="GHEA Grapalat" w:hAnsi="GHEA Grapalat"/>
                <w:sz w:val="18"/>
                <w:szCs w:val="18"/>
              </w:rPr>
            </w:pPr>
          </w:p>
        </w:tc>
      </w:tr>
    </w:tbl>
    <w:p w14:paraId="333C722D" w14:textId="77777777" w:rsidR="001005B0" w:rsidRPr="00B138F3" w:rsidRDefault="001005B0" w:rsidP="00B46D58">
      <w:pPr>
        <w:widowControl w:val="0"/>
        <w:spacing w:after="160"/>
        <w:ind w:left="567" w:right="565"/>
        <w:jc w:val="center"/>
        <w:rPr>
          <w:rFonts w:ascii="GHEA Grapalat" w:hAnsi="GHEA Grapalat"/>
          <w:b/>
        </w:rPr>
      </w:pPr>
    </w:p>
    <w:p w14:paraId="30F4FD21" w14:textId="77777777" w:rsidR="001005B0" w:rsidRPr="00B138F3" w:rsidRDefault="001005B0" w:rsidP="00B46D58">
      <w:pPr>
        <w:widowControl w:val="0"/>
        <w:spacing w:after="160"/>
        <w:ind w:left="567" w:right="565"/>
        <w:jc w:val="center"/>
        <w:rPr>
          <w:rFonts w:ascii="GHEA Grapalat" w:hAnsi="GHEA Grapalat"/>
          <w:b/>
        </w:rPr>
      </w:pPr>
    </w:p>
    <w:p w14:paraId="419FB5D7" w14:textId="77777777" w:rsidR="001005B0" w:rsidRPr="00B138F3" w:rsidRDefault="001005B0" w:rsidP="00B46D58">
      <w:pPr>
        <w:widowControl w:val="0"/>
        <w:spacing w:after="160"/>
        <w:ind w:left="567" w:right="565"/>
        <w:jc w:val="center"/>
        <w:rPr>
          <w:rFonts w:ascii="GHEA Grapalat" w:hAnsi="GHEA Grapalat"/>
          <w:b/>
        </w:rPr>
      </w:pPr>
    </w:p>
    <w:p w14:paraId="270FC8F2" w14:textId="77777777" w:rsidR="001005B0" w:rsidRPr="00B138F3" w:rsidRDefault="001005B0" w:rsidP="00B46D58">
      <w:pPr>
        <w:widowControl w:val="0"/>
        <w:spacing w:after="160"/>
        <w:ind w:left="567" w:right="565"/>
        <w:jc w:val="center"/>
        <w:rPr>
          <w:rFonts w:ascii="GHEA Grapalat" w:hAnsi="GHEA Grapalat"/>
          <w:b/>
        </w:rPr>
      </w:pPr>
    </w:p>
    <w:p w14:paraId="239CA0D1" w14:textId="77777777" w:rsidR="001005B0" w:rsidRPr="00B138F3" w:rsidRDefault="001005B0" w:rsidP="00B46D58">
      <w:pPr>
        <w:widowControl w:val="0"/>
        <w:spacing w:after="160"/>
        <w:ind w:left="567" w:right="565"/>
        <w:jc w:val="center"/>
        <w:rPr>
          <w:rFonts w:ascii="GHEA Grapalat" w:hAnsi="GHEA Grapalat"/>
          <w:b/>
        </w:rPr>
      </w:pPr>
    </w:p>
    <w:p w14:paraId="4AD22E8B" w14:textId="77777777" w:rsidR="001005B0" w:rsidRPr="00B138F3" w:rsidRDefault="001005B0" w:rsidP="00B46D58">
      <w:pPr>
        <w:widowControl w:val="0"/>
        <w:spacing w:after="160"/>
        <w:ind w:left="567" w:right="565"/>
        <w:jc w:val="center"/>
        <w:rPr>
          <w:rFonts w:ascii="GHEA Grapalat" w:hAnsi="GHEA Grapalat"/>
          <w:b/>
        </w:rPr>
      </w:pPr>
    </w:p>
    <w:p w14:paraId="7C50624F" w14:textId="77777777" w:rsidR="001005B0" w:rsidRPr="00B138F3" w:rsidRDefault="001005B0" w:rsidP="00B46D58">
      <w:pPr>
        <w:widowControl w:val="0"/>
        <w:spacing w:after="160"/>
        <w:ind w:left="567" w:right="565"/>
        <w:jc w:val="center"/>
        <w:rPr>
          <w:rFonts w:ascii="GHEA Grapalat" w:hAnsi="GHEA Grapalat"/>
          <w:b/>
        </w:rPr>
      </w:pPr>
    </w:p>
    <w:p w14:paraId="32D86C68" w14:textId="77777777" w:rsidR="001005B0" w:rsidRPr="00B138F3" w:rsidRDefault="001005B0" w:rsidP="00B46D58">
      <w:pPr>
        <w:widowControl w:val="0"/>
        <w:spacing w:after="160"/>
        <w:ind w:left="567" w:right="565"/>
        <w:jc w:val="center"/>
        <w:rPr>
          <w:rFonts w:ascii="GHEA Grapalat" w:hAnsi="GHEA Grapalat"/>
          <w:b/>
        </w:rPr>
      </w:pPr>
    </w:p>
    <w:p w14:paraId="33C3A76D" w14:textId="77777777" w:rsidR="001005B0" w:rsidRPr="00B138F3" w:rsidRDefault="001005B0" w:rsidP="00B46D58">
      <w:pPr>
        <w:widowControl w:val="0"/>
        <w:spacing w:after="160"/>
        <w:ind w:left="567" w:right="565"/>
        <w:jc w:val="center"/>
        <w:rPr>
          <w:rFonts w:ascii="GHEA Grapalat" w:hAnsi="GHEA Grapalat"/>
          <w:b/>
        </w:rPr>
      </w:pPr>
    </w:p>
    <w:p w14:paraId="73FACBAC" w14:textId="77777777" w:rsidR="001005B0" w:rsidRPr="00B138F3" w:rsidRDefault="001005B0" w:rsidP="00B46D58">
      <w:pPr>
        <w:widowControl w:val="0"/>
        <w:spacing w:after="160"/>
        <w:ind w:left="567" w:right="565"/>
        <w:jc w:val="center"/>
        <w:rPr>
          <w:rFonts w:ascii="GHEA Grapalat" w:hAnsi="GHEA Grapalat"/>
          <w:b/>
        </w:rPr>
      </w:pPr>
    </w:p>
    <w:p w14:paraId="776485D5" w14:textId="77777777" w:rsidR="001005B0" w:rsidRPr="00B138F3" w:rsidRDefault="001005B0" w:rsidP="00B46D58">
      <w:pPr>
        <w:widowControl w:val="0"/>
        <w:spacing w:after="160"/>
        <w:ind w:left="567" w:right="565"/>
        <w:jc w:val="center"/>
        <w:rPr>
          <w:rFonts w:ascii="GHEA Grapalat" w:hAnsi="GHEA Grapalat"/>
          <w:b/>
        </w:rPr>
      </w:pPr>
    </w:p>
    <w:p w14:paraId="666F426C" w14:textId="77777777" w:rsidR="001005B0" w:rsidRPr="00B138F3" w:rsidRDefault="001005B0" w:rsidP="00B46D58">
      <w:pPr>
        <w:widowControl w:val="0"/>
        <w:spacing w:after="160"/>
        <w:ind w:left="567" w:right="565"/>
        <w:jc w:val="center"/>
        <w:rPr>
          <w:rFonts w:ascii="GHEA Grapalat" w:hAnsi="GHEA Grapalat"/>
          <w:b/>
        </w:rPr>
      </w:pPr>
    </w:p>
    <w:p w14:paraId="555427CA" w14:textId="77777777" w:rsidR="001005B0" w:rsidRPr="00B138F3" w:rsidRDefault="001005B0" w:rsidP="00B46D58">
      <w:pPr>
        <w:widowControl w:val="0"/>
        <w:spacing w:after="160"/>
        <w:ind w:left="567" w:right="565"/>
        <w:jc w:val="center"/>
        <w:rPr>
          <w:rFonts w:ascii="GHEA Grapalat" w:hAnsi="GHEA Grapalat"/>
          <w:b/>
        </w:rPr>
      </w:pPr>
    </w:p>
    <w:p w14:paraId="18874235" w14:textId="77777777" w:rsidR="001005B0" w:rsidRPr="00B138F3" w:rsidRDefault="001005B0" w:rsidP="00B46D58">
      <w:pPr>
        <w:widowControl w:val="0"/>
        <w:spacing w:after="160"/>
        <w:ind w:left="567" w:right="565"/>
        <w:jc w:val="center"/>
        <w:rPr>
          <w:rFonts w:ascii="GHEA Grapalat" w:hAnsi="GHEA Grapalat"/>
          <w:b/>
        </w:rPr>
      </w:pPr>
    </w:p>
    <w:p w14:paraId="1803AC38" w14:textId="77777777" w:rsidR="001005B0" w:rsidRPr="00B138F3" w:rsidRDefault="001005B0" w:rsidP="00B46D58">
      <w:pPr>
        <w:widowControl w:val="0"/>
        <w:spacing w:after="160"/>
        <w:ind w:left="567" w:right="565"/>
        <w:jc w:val="center"/>
        <w:rPr>
          <w:rFonts w:ascii="GHEA Grapalat" w:hAnsi="GHEA Grapalat"/>
          <w:b/>
        </w:rPr>
      </w:pPr>
    </w:p>
    <w:p w14:paraId="5FF2A653" w14:textId="77777777" w:rsidR="001005B0" w:rsidRPr="00B138F3" w:rsidRDefault="001005B0" w:rsidP="00B46D58">
      <w:pPr>
        <w:widowControl w:val="0"/>
        <w:spacing w:after="160"/>
        <w:ind w:left="567" w:right="565"/>
        <w:jc w:val="center"/>
        <w:rPr>
          <w:rFonts w:ascii="GHEA Grapalat" w:hAnsi="GHEA Grapalat"/>
          <w:b/>
        </w:rPr>
      </w:pPr>
    </w:p>
    <w:p w14:paraId="7AE3B104" w14:textId="77777777" w:rsidR="001005B0" w:rsidRPr="00B138F3" w:rsidRDefault="001005B0" w:rsidP="00B46D58">
      <w:pPr>
        <w:widowControl w:val="0"/>
        <w:spacing w:after="160"/>
        <w:ind w:left="567" w:right="565"/>
        <w:jc w:val="center"/>
        <w:rPr>
          <w:rFonts w:ascii="GHEA Grapalat" w:hAnsi="GHEA Grapalat"/>
          <w:b/>
        </w:rPr>
      </w:pPr>
    </w:p>
    <w:p w14:paraId="0C0AD1C1" w14:textId="77777777" w:rsidR="00E15A1C" w:rsidRDefault="00E15A1C" w:rsidP="00235549">
      <w:pPr>
        <w:widowControl w:val="0"/>
        <w:spacing w:after="160"/>
        <w:ind w:firstLine="567"/>
        <w:jc w:val="right"/>
        <w:rPr>
          <w:rFonts w:ascii="GHEA Grapalat" w:hAnsi="GHEA Grapalat"/>
          <w:b/>
        </w:rPr>
      </w:pPr>
    </w:p>
    <w:p w14:paraId="161D90CA" w14:textId="77777777" w:rsidR="005A2703" w:rsidRPr="00452591" w:rsidRDefault="005A2703" w:rsidP="00235549">
      <w:pPr>
        <w:widowControl w:val="0"/>
        <w:spacing w:after="160"/>
        <w:ind w:firstLine="567"/>
        <w:jc w:val="right"/>
        <w:rPr>
          <w:rFonts w:ascii="GHEA Grapalat" w:hAnsi="GHEA Grapalat"/>
          <w:b/>
        </w:rPr>
      </w:pPr>
    </w:p>
    <w:p w14:paraId="0748474A" w14:textId="77777777" w:rsidR="005A2703" w:rsidRPr="00452591" w:rsidRDefault="005A2703" w:rsidP="00235549">
      <w:pPr>
        <w:widowControl w:val="0"/>
        <w:spacing w:after="160"/>
        <w:ind w:firstLine="567"/>
        <w:jc w:val="right"/>
        <w:rPr>
          <w:rFonts w:ascii="GHEA Grapalat" w:hAnsi="GHEA Grapalat"/>
          <w:b/>
        </w:rPr>
      </w:pPr>
    </w:p>
    <w:p w14:paraId="7AE3944E"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07BD7DE8" w14:textId="01F5A188" w:rsidR="00235549" w:rsidRPr="005A2703" w:rsidRDefault="00235549" w:rsidP="00235549">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 xml:space="preserve">к Приглашению на </w:t>
      </w:r>
      <w:r w:rsidR="00AB5994">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9D106A">
        <w:rPr>
          <w:rFonts w:ascii="GHEA Grapalat" w:hAnsi="GHEA Grapalat"/>
          <w:b/>
          <w:sz w:val="24"/>
          <w:szCs w:val="24"/>
        </w:rPr>
        <w:t>HFF-NTsDzB-2025/1</w:t>
      </w:r>
    </w:p>
    <w:p w14:paraId="0B93F3A4" w14:textId="77777777" w:rsidR="001005B0" w:rsidRPr="00B138F3" w:rsidRDefault="001005B0" w:rsidP="00B46D58">
      <w:pPr>
        <w:widowControl w:val="0"/>
        <w:spacing w:after="160"/>
        <w:ind w:left="567" w:right="565"/>
        <w:jc w:val="center"/>
        <w:rPr>
          <w:rFonts w:ascii="GHEA Grapalat" w:hAnsi="GHEA Grapalat"/>
          <w:b/>
        </w:rPr>
      </w:pPr>
    </w:p>
    <w:p w14:paraId="45F6A38F"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1ED7BA5"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2EAD227D" w14:textId="77777777" w:rsidR="001005B0" w:rsidRPr="00B138F3" w:rsidRDefault="001005B0" w:rsidP="00B46D58">
      <w:pPr>
        <w:widowControl w:val="0"/>
        <w:spacing w:after="160"/>
        <w:ind w:left="567" w:right="565"/>
        <w:jc w:val="center"/>
        <w:rPr>
          <w:rFonts w:ascii="GHEA Grapalat" w:hAnsi="GHEA Grapalat"/>
          <w:b/>
        </w:rPr>
      </w:pPr>
    </w:p>
    <w:p w14:paraId="4310DC11"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78D75D07"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7918C21C"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5DBB404"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1895E36F"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4942D4F8"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3F0F80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lastRenderedPageBreak/>
        <w:tab/>
      </w:r>
      <w:r w:rsidRPr="00B138F3">
        <w:rPr>
          <w:rStyle w:val="Strong"/>
          <w:rFonts w:ascii="GHEA Grapalat" w:hAnsi="GHEA Grapalat"/>
          <w:sz w:val="20"/>
          <w:szCs w:val="20"/>
          <w:lang w:val="hy-AM"/>
        </w:rPr>
        <w:tab/>
      </w:r>
      <w:r w:rsidRPr="00B138F3">
        <w:rPr>
          <w:rFonts w:eastAsiaTheme="minorHAnsi" w:cstheme="minorBidi"/>
        </w:rPr>
        <w:t xml:space="preserve"> </w:t>
      </w:r>
    </w:p>
    <w:p w14:paraId="6E68C8E9"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44F089B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5ADFB05B"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527D7776"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325CD2FE"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2E172E0B"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4A4E38AF" w14:textId="77777777"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5D73">
        <w:rPr>
          <w:rFonts w:ascii="GHEA Grapalat" w:eastAsiaTheme="minorHAnsi" w:hAnsi="GHEA Grapalat" w:cstheme="minorBidi"/>
        </w:rPr>
        <w:t>пяти</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35E15F80"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221987BF"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4879607C"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377546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3EEE291" w14:textId="77777777"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t>5. Гарантия действует</w:t>
      </w:r>
      <w:r w:rsidR="001F0970" w:rsidRPr="001A27EC">
        <w:rPr>
          <w:rFonts w:ascii="GHEA Grapalat" w:eastAsiaTheme="minorHAnsi" w:hAnsi="GHEA Grapalat" w:cstheme="minorBidi"/>
        </w:rPr>
        <w:t xml:space="preserve"> </w:t>
      </w:r>
      <w:r w:rsidR="001F0970">
        <w:rPr>
          <w:rFonts w:ascii="GHEA Grapalat" w:eastAsiaTheme="minorHAnsi" w:hAnsi="GHEA Grapalat" w:cstheme="minorBidi"/>
        </w:rPr>
        <w:t xml:space="preserve">с момента выпуска и в силе  </w:t>
      </w:r>
      <w:r w:rsidRPr="00E22E83">
        <w:rPr>
          <w:rFonts w:ascii="GHEA Grapalat" w:eastAsiaTheme="minorHAnsi" w:hAnsi="GHEA Grapalat" w:cstheme="minorBidi"/>
        </w:rPr>
        <w:t>со дня вступления в силу договора N________________________ заключаемого  между  бенефициаром и</w:t>
      </w:r>
      <w:del w:id="7" w:author="Vardan" w:date="2023-07-07T23:48:00Z">
        <w:r w:rsidRPr="00E22E83" w:rsidDel="001F0970">
          <w:rPr>
            <w:rFonts w:ascii="GHEA Grapalat" w:eastAsiaTheme="minorHAnsi" w:hAnsi="GHEA Grapalat" w:cstheme="minorBidi"/>
          </w:rPr>
          <w:delText xml:space="preserve"> </w:delText>
        </w:r>
      </w:del>
      <w:r w:rsidRPr="00E22E83">
        <w:rPr>
          <w:rFonts w:ascii="GHEA Grapalat" w:eastAsiaTheme="minorHAnsi" w:hAnsi="GHEA Grapalat" w:cstheme="minorBidi"/>
        </w:rPr>
        <w:t xml:space="preserve">    </w:t>
      </w:r>
    </w:p>
    <w:p w14:paraId="3E76B004" w14:textId="77777777" w:rsidR="00D0114A" w:rsidRPr="00E22E83" w:rsidRDefault="001F0970" w:rsidP="00D0114A">
      <w:pPr>
        <w:pStyle w:val="NormalWeb"/>
        <w:shd w:val="clear" w:color="auto" w:fill="FFFFFF"/>
        <w:ind w:firstLine="374"/>
        <w:contextualSpacing/>
        <w:jc w:val="both"/>
        <w:rPr>
          <w:rFonts w:ascii="GHEA Grapalat" w:eastAsiaTheme="minorHAnsi" w:hAnsi="GHEA Grapalat" w:cstheme="minorBidi"/>
        </w:rPr>
      </w:pPr>
      <w:r w:rsidRPr="001A27EC">
        <w:rPr>
          <w:rFonts w:ascii="GHEA Grapalat" w:eastAsiaTheme="minorHAnsi" w:hAnsi="GHEA Grapalat" w:cstheme="minorBidi"/>
          <w:sz w:val="18"/>
          <w:szCs w:val="18"/>
        </w:rPr>
        <w:t xml:space="preserve">                </w:t>
      </w:r>
      <w:r w:rsidR="00D0114A" w:rsidRPr="00E22E83">
        <w:rPr>
          <w:rFonts w:ascii="GHEA Grapalat" w:eastAsiaTheme="minorHAnsi" w:hAnsi="GHEA Grapalat" w:cstheme="minorBidi"/>
          <w:sz w:val="18"/>
          <w:szCs w:val="18"/>
        </w:rPr>
        <w:t>номер заключаемого договара</w:t>
      </w:r>
    </w:p>
    <w:p w14:paraId="6A4B4D09" w14:textId="77777777"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p>
    <w:p w14:paraId="65D74C53" w14:textId="77777777" w:rsidR="00D0114A" w:rsidRPr="00E22E83" w:rsidRDefault="001F0970" w:rsidP="00D0114A">
      <w:pPr>
        <w:pStyle w:val="NormalWeb"/>
        <w:shd w:val="clear" w:color="auto" w:fill="FFFFFF"/>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принципалом </w:t>
      </w:r>
      <w:r w:rsidR="00D0114A" w:rsidRPr="00E22E83">
        <w:rPr>
          <w:rFonts w:ascii="GHEA Grapalat" w:eastAsiaTheme="minorHAnsi" w:hAnsi="GHEA Grapalat" w:cstheme="minorBidi"/>
        </w:rPr>
        <w:t xml:space="preserve">и  действует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в</w:t>
      </w:r>
      <w:r w:rsidR="00D0114A" w:rsidRPr="00E22E83">
        <w:rPr>
          <w:rFonts w:ascii="GHEA Grapalat" w:hAnsi="GHEA Grapalat"/>
        </w:rPr>
        <w:t>ключительно</w:t>
      </w:r>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девяностого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рабочего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дня</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следующего за днем </w:t>
      </w:r>
    </w:p>
    <w:p w14:paraId="0F98083D" w14:textId="77777777" w:rsidR="00D0114A" w:rsidRPr="00E22E83" w:rsidRDefault="00D0114A" w:rsidP="00D0114A">
      <w:pPr>
        <w:pStyle w:val="NormalWeb"/>
        <w:shd w:val="clear" w:color="auto" w:fill="FFFFFF"/>
        <w:contextualSpacing/>
        <w:jc w:val="both"/>
        <w:rPr>
          <w:rFonts w:ascii="GHEA Grapalat" w:eastAsiaTheme="minorHAnsi" w:hAnsi="GHEA Grapalat" w:cstheme="minorBidi"/>
          <w:sz w:val="18"/>
          <w:szCs w:val="18"/>
          <w:lang w:val="hy-AM"/>
        </w:rPr>
      </w:pPr>
    </w:p>
    <w:p w14:paraId="5680B7D8" w14:textId="77777777" w:rsidR="00D0114A" w:rsidRPr="00E22E83" w:rsidRDefault="00D0114A" w:rsidP="00D0114A">
      <w:pPr>
        <w:pStyle w:val="NormalWeb"/>
        <w:shd w:val="clear" w:color="auto" w:fill="FFFFFF"/>
        <w:contextualSpacing/>
        <w:jc w:val="center"/>
        <w:rPr>
          <w:rFonts w:eastAsiaTheme="minorHAnsi" w:cstheme="minorBidi"/>
        </w:rPr>
      </w:pP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14:paraId="2319AF57" w14:textId="77777777" w:rsidR="002B36B3" w:rsidRPr="001A27EC"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1A27EC">
        <w:rPr>
          <w:rFonts w:ascii="GHEA Grapalat" w:eastAsiaTheme="minorHAnsi" w:hAnsi="GHEA Grapalat" w:cstheme="minorBidi"/>
        </w:rPr>
        <w:t xml:space="preserve"> -------------------------------------------------------------</w:t>
      </w:r>
      <w:r w:rsidRPr="00E22E83">
        <w:rPr>
          <w:rFonts w:ascii="GHEA Grapalat" w:eastAsiaTheme="minorHAnsi" w:hAnsi="GHEA Grapalat" w:cstheme="minorBidi"/>
        </w:rPr>
        <w:t xml:space="preserve"> </w:t>
      </w:r>
    </w:p>
    <w:p w14:paraId="2B68563A" w14:textId="77777777" w:rsidR="002B36B3" w:rsidRPr="006E181F" w:rsidRDefault="002B36B3" w:rsidP="002B36B3">
      <w:pPr>
        <w:pStyle w:val="NormalWeb"/>
        <w:shd w:val="clear" w:color="auto" w:fill="FFFFFF"/>
        <w:contextualSpacing/>
        <w:jc w:val="both"/>
        <w:rPr>
          <w:rFonts w:ascii="GHEA Grapalat" w:eastAsiaTheme="minorHAnsi" w:hAnsi="GHEA Grapalat" w:cstheme="minorBidi"/>
        </w:rPr>
      </w:pPr>
      <w:r w:rsidRPr="006E181F">
        <w:rPr>
          <w:rStyle w:val="Strong"/>
          <w:sz w:val="20"/>
          <w:szCs w:val="20"/>
        </w:rPr>
        <w:t xml:space="preserve">                                                    </w:t>
      </w:r>
      <w:r w:rsidRPr="001A27EC">
        <w:rPr>
          <w:rStyle w:val="Strong"/>
          <w:sz w:val="20"/>
          <w:szCs w:val="20"/>
        </w:rPr>
        <w:t xml:space="preserve">                                         </w:t>
      </w:r>
      <w:r w:rsidRPr="006E181F">
        <w:rPr>
          <w:rStyle w:val="Strong"/>
          <w:sz w:val="20"/>
          <w:szCs w:val="20"/>
        </w:rPr>
        <w:t xml:space="preserve"> </w:t>
      </w:r>
      <w:r>
        <w:rPr>
          <w:rStyle w:val="Strong"/>
          <w:b w:val="0"/>
          <w:bCs w:val="0"/>
          <w:sz w:val="20"/>
          <w:szCs w:val="20"/>
        </w:rPr>
        <w:t>адрес эл. почты секретаря</w:t>
      </w:r>
    </w:p>
    <w:p w14:paraId="5CC0BCB2" w14:textId="77777777" w:rsidR="00D0114A" w:rsidRPr="00E22E83"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6913D96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987E4A3"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D5B1F1A"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1BC4F2C7"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6DA276F6"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0CBA9DD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E45753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79AE25A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E768E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0AF919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A7273B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13CD8C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F8BF33C"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6FF2468"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45247AEE"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38CCB70"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B654C65"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830AE3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E9725B3"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78E420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7890101"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DF86F1D"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ECB66A8"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C2DFA92" w14:textId="77777777" w:rsidR="001005B0" w:rsidRPr="00B138F3" w:rsidRDefault="001005B0" w:rsidP="00B46D58">
      <w:pPr>
        <w:widowControl w:val="0"/>
        <w:spacing w:after="160"/>
        <w:ind w:left="567" w:right="565"/>
        <w:jc w:val="center"/>
        <w:rPr>
          <w:rFonts w:ascii="GHEA Grapalat" w:hAnsi="GHEA Grapalat"/>
          <w:b/>
        </w:rPr>
      </w:pPr>
    </w:p>
    <w:p w14:paraId="7AF28E13" w14:textId="77777777" w:rsidR="001005B0" w:rsidRPr="00B138F3" w:rsidRDefault="001005B0" w:rsidP="00B46D58">
      <w:pPr>
        <w:widowControl w:val="0"/>
        <w:spacing w:after="160"/>
        <w:ind w:left="567" w:right="565"/>
        <w:jc w:val="center"/>
        <w:rPr>
          <w:rFonts w:ascii="GHEA Grapalat" w:hAnsi="GHEA Grapalat"/>
          <w:b/>
        </w:rPr>
      </w:pPr>
    </w:p>
    <w:p w14:paraId="46416357" w14:textId="77777777" w:rsidR="00E15A1C" w:rsidRDefault="00E15A1C" w:rsidP="000A214C">
      <w:pPr>
        <w:widowControl w:val="0"/>
        <w:spacing w:after="160"/>
        <w:jc w:val="right"/>
        <w:rPr>
          <w:rFonts w:ascii="GHEA Grapalat" w:hAnsi="GHEA Grapalat"/>
          <w:i/>
        </w:rPr>
      </w:pPr>
    </w:p>
    <w:p w14:paraId="558CE4EF" w14:textId="77777777" w:rsidR="00E15A1C" w:rsidRDefault="00E15A1C" w:rsidP="000A214C">
      <w:pPr>
        <w:widowControl w:val="0"/>
        <w:spacing w:after="160"/>
        <w:jc w:val="right"/>
        <w:rPr>
          <w:rFonts w:ascii="GHEA Grapalat" w:hAnsi="GHEA Grapalat"/>
          <w:i/>
        </w:rPr>
      </w:pPr>
    </w:p>
    <w:p w14:paraId="193786FC" w14:textId="77777777" w:rsidR="00E15A1C" w:rsidRDefault="00E15A1C" w:rsidP="000A214C">
      <w:pPr>
        <w:widowControl w:val="0"/>
        <w:spacing w:after="160"/>
        <w:jc w:val="right"/>
        <w:rPr>
          <w:rFonts w:ascii="GHEA Grapalat" w:hAnsi="GHEA Grapalat"/>
          <w:i/>
        </w:rPr>
      </w:pPr>
    </w:p>
    <w:p w14:paraId="02422314" w14:textId="77777777" w:rsidR="00E15A1C" w:rsidRDefault="00E15A1C" w:rsidP="000A214C">
      <w:pPr>
        <w:widowControl w:val="0"/>
        <w:spacing w:after="160"/>
        <w:jc w:val="right"/>
        <w:rPr>
          <w:rFonts w:ascii="GHEA Grapalat" w:hAnsi="GHEA Grapalat"/>
          <w:i/>
        </w:rPr>
      </w:pPr>
    </w:p>
    <w:p w14:paraId="3E486C37" w14:textId="77777777" w:rsidR="00E15A1C" w:rsidRDefault="00E15A1C" w:rsidP="000A214C">
      <w:pPr>
        <w:widowControl w:val="0"/>
        <w:spacing w:after="160"/>
        <w:jc w:val="right"/>
        <w:rPr>
          <w:rFonts w:ascii="GHEA Grapalat" w:hAnsi="GHEA Grapalat"/>
          <w:i/>
        </w:rPr>
      </w:pPr>
    </w:p>
    <w:p w14:paraId="7B6C4B6D" w14:textId="77777777" w:rsidR="000A4ACC" w:rsidRDefault="000A4ACC">
      <w:pPr>
        <w:rPr>
          <w:rFonts w:ascii="GHEA Grapalat" w:hAnsi="GHEA Grapalat"/>
          <w:i/>
        </w:rPr>
      </w:pPr>
      <w:r>
        <w:rPr>
          <w:rFonts w:ascii="GHEA Grapalat" w:hAnsi="GHEA Grapalat"/>
          <w:i/>
        </w:rPr>
        <w:br w:type="page"/>
      </w:r>
    </w:p>
    <w:p w14:paraId="04969674"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20168B60" w14:textId="5FB27EF9"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AB5994">
        <w:rPr>
          <w:rFonts w:ascii="GHEA Grapalat" w:hAnsi="GHEA Grapalat"/>
          <w:i/>
        </w:rPr>
        <w:t>запрос котировок</w:t>
      </w:r>
      <w:r w:rsidRPr="00B138F3">
        <w:rPr>
          <w:rFonts w:ascii="GHEA Grapalat" w:hAnsi="GHEA Grapalat"/>
          <w:i/>
        </w:rPr>
        <w:br/>
        <w:t xml:space="preserve">под кодом </w:t>
      </w:r>
      <w:r w:rsidR="009D106A">
        <w:rPr>
          <w:rFonts w:ascii="GHEA Grapalat" w:hAnsi="GHEA Grapalat"/>
          <w:b/>
          <w:i/>
          <w:lang w:val="en-GB"/>
        </w:rPr>
        <w:t>HFF-NTsDzB-2025/1</w:t>
      </w:r>
    </w:p>
    <w:p w14:paraId="1BEDB44C" w14:textId="77777777" w:rsidR="00AF4211" w:rsidRPr="00B138F3" w:rsidRDefault="00AF4211" w:rsidP="000A214C">
      <w:pPr>
        <w:widowControl w:val="0"/>
        <w:spacing w:after="160"/>
        <w:jc w:val="center"/>
        <w:rPr>
          <w:rFonts w:ascii="GHEA Grapalat" w:hAnsi="GHEA Grapalat"/>
          <w:b/>
        </w:rPr>
      </w:pPr>
    </w:p>
    <w:p w14:paraId="092A99F6"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42611762"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5C2341AF" w14:textId="77777777" w:rsidTr="000745BE">
        <w:tc>
          <w:tcPr>
            <w:tcW w:w="4786" w:type="dxa"/>
          </w:tcPr>
          <w:p w14:paraId="21CADA1A" w14:textId="77777777"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7E1DE691"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5"/>
              <w:t>**</w:t>
            </w:r>
          </w:p>
        </w:tc>
      </w:tr>
    </w:tbl>
    <w:p w14:paraId="4F9BBDE6" w14:textId="77777777" w:rsidR="000A214C" w:rsidRPr="00B138F3" w:rsidRDefault="000A214C" w:rsidP="000A214C">
      <w:pPr>
        <w:widowControl w:val="0"/>
        <w:spacing w:after="160"/>
        <w:rPr>
          <w:rFonts w:ascii="GHEA Grapalat" w:hAnsi="GHEA Grapalat" w:cs="GHEA Grapalat"/>
          <w:b/>
        </w:rPr>
      </w:pPr>
    </w:p>
    <w:p w14:paraId="24D10CE7"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02E8C66C"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3710E22B"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1DC169A9"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1FFF414D"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E78F6B3"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219CEEB2"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1C7DE8F3"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255E744B"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33A015B2"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1F6D2D33" w14:textId="77777777" w:rsidR="000A214C" w:rsidRPr="00B138F3" w:rsidRDefault="000A214C" w:rsidP="000A214C">
      <w:pPr>
        <w:rPr>
          <w:rFonts w:ascii="GHEA Grapalat" w:hAnsi="GHEA Grapalat"/>
        </w:rPr>
      </w:pPr>
      <w:r w:rsidRPr="00B138F3">
        <w:rPr>
          <w:rFonts w:ascii="GHEA Grapalat" w:hAnsi="GHEA Grapalat"/>
        </w:rPr>
        <w:br w:type="page"/>
      </w:r>
    </w:p>
    <w:p w14:paraId="3A6BC7B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3D93DD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5026988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3B6660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776205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9C2BFB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4F424FE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DFF80F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E038B3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39000CF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51FDB5E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D38EAF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5B99C89C"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35B1F731" w14:textId="77777777"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0764E992" w14:textId="77777777"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4561468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3FDC781F"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7F9227E"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BACFE75"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36AAC1A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FD49E01"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2ABE60E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49793BE"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260BD177"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E6F9C3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0AC8EFF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9AA34C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71B7F85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9BFA62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8552F8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70E462F" w14:textId="77777777"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09A74C9F"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7233378A" w14:textId="77777777" w:rsidR="00BE2572" w:rsidRPr="00B138F3" w:rsidRDefault="00BE2572" w:rsidP="00BE2572">
      <w:pPr>
        <w:widowControl w:val="0"/>
        <w:spacing w:after="160"/>
        <w:jc w:val="center"/>
        <w:rPr>
          <w:rFonts w:ascii="GHEA Grapalat" w:hAnsi="GHEA Grapalat" w:cs="Sylfaen"/>
        </w:rPr>
      </w:pPr>
    </w:p>
    <w:p w14:paraId="31E6A9C9" w14:textId="77777777" w:rsidR="00E752B6" w:rsidRPr="00E752B6" w:rsidRDefault="00E752B6" w:rsidP="00BE2572">
      <w:pPr>
        <w:rPr>
          <w:rFonts w:ascii="GHEA Grapalat" w:hAnsi="GHEA Grapalat" w:cs="Sylfaen"/>
        </w:rPr>
      </w:pPr>
    </w:p>
    <w:p w14:paraId="790C5936" w14:textId="77777777"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1FEC0564"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C75A9C"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1BBC4A6F"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978453"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4E906927"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80357B"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5CFFC451"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1EE33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3FFE0FB1"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1B439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4F47139B"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ACC67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37CC8909"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C8009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13629205"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B1FDC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5938C38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88768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14:paraId="7DB713D0"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B3119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12C741AE"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800ED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14:paraId="10ABB8A6"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2F5A66"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14:paraId="3314E066"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D7779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14:paraId="42C094C3"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F16BC7"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386E9B9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17C85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4ED96624"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53907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2959E12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304F2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78D8BA45"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781FD91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124B5593"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6EE4C6"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07D84FAD"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1EB37A"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1840BD89"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1075592C"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0EA9EBE" w14:textId="77777777" w:rsidR="00E752B6" w:rsidRPr="00B138F3" w:rsidRDefault="00E752B6" w:rsidP="009216D6">
            <w:pPr>
              <w:widowControl w:val="0"/>
              <w:spacing w:after="160"/>
              <w:rPr>
                <w:rFonts w:ascii="GHEA Grapalat" w:hAnsi="GHEA Grapalat" w:cs="Sylfaen"/>
              </w:rPr>
            </w:pPr>
          </w:p>
          <w:p w14:paraId="43D88383"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643A2409" w14:textId="77777777" w:rsidR="00E752B6" w:rsidRPr="00B138F3" w:rsidRDefault="00E752B6" w:rsidP="009216D6">
            <w:pPr>
              <w:widowControl w:val="0"/>
              <w:spacing w:after="160"/>
              <w:rPr>
                <w:rFonts w:ascii="GHEA Grapalat" w:hAnsi="GHEA Grapalat" w:cs="Sylfaen"/>
              </w:rPr>
            </w:pPr>
          </w:p>
          <w:p w14:paraId="258564B5"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09753BC3" w14:textId="77777777" w:rsidR="00E752B6" w:rsidRPr="00B138F3" w:rsidRDefault="00E752B6" w:rsidP="009216D6">
            <w:pPr>
              <w:widowControl w:val="0"/>
              <w:spacing w:after="160"/>
              <w:rPr>
                <w:rFonts w:ascii="GHEA Grapalat" w:hAnsi="GHEA Grapalat" w:cs="Sylfaen"/>
              </w:rPr>
            </w:pPr>
          </w:p>
          <w:p w14:paraId="718270AB"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4293F3E"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D6BEF63"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20CB75D8" w14:textId="77777777" w:rsidR="00E752B6" w:rsidRPr="00B138F3" w:rsidRDefault="00E752B6" w:rsidP="009216D6">
            <w:pPr>
              <w:widowControl w:val="0"/>
              <w:spacing w:after="160"/>
              <w:rPr>
                <w:rFonts w:ascii="GHEA Grapalat" w:hAnsi="GHEA Grapalat" w:cs="Sylfaen"/>
              </w:rPr>
            </w:pPr>
          </w:p>
          <w:p w14:paraId="3874A0E2"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6D4CC787" w14:textId="77777777" w:rsidR="00E752B6" w:rsidRPr="00B138F3" w:rsidRDefault="00E752B6" w:rsidP="009216D6">
            <w:pPr>
              <w:widowControl w:val="0"/>
              <w:spacing w:after="160"/>
              <w:jc w:val="right"/>
              <w:rPr>
                <w:rFonts w:ascii="GHEA Grapalat" w:hAnsi="GHEA Grapalat" w:cs="Tahoma"/>
              </w:rPr>
            </w:pPr>
          </w:p>
          <w:p w14:paraId="358F868C"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5E29701D" w14:textId="77777777" w:rsidR="00E752B6" w:rsidRPr="00B138F3" w:rsidRDefault="00E752B6" w:rsidP="009216D6">
            <w:pPr>
              <w:widowControl w:val="0"/>
              <w:spacing w:after="160"/>
              <w:rPr>
                <w:rFonts w:ascii="GHEA Grapalat" w:hAnsi="GHEA Grapalat" w:cs="Sylfaen"/>
              </w:rPr>
            </w:pPr>
          </w:p>
          <w:p w14:paraId="76BEFEC5"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6A7FDFBF"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06B3EEE4"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3FE04432" w14:textId="77777777" w:rsidR="00E752B6" w:rsidRPr="00B138F3" w:rsidRDefault="00E752B6" w:rsidP="009216D6">
            <w:pPr>
              <w:widowControl w:val="0"/>
              <w:spacing w:after="160"/>
              <w:rPr>
                <w:rFonts w:ascii="GHEA Grapalat" w:hAnsi="GHEA Grapalat"/>
              </w:rPr>
            </w:pPr>
          </w:p>
          <w:p w14:paraId="19A501D1"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6A43659F"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69E7588" w14:textId="77777777" w:rsidR="00E752B6" w:rsidRPr="00B138F3" w:rsidRDefault="00E752B6" w:rsidP="009216D6">
            <w:pPr>
              <w:widowControl w:val="0"/>
              <w:spacing w:after="160"/>
              <w:rPr>
                <w:rFonts w:ascii="GHEA Grapalat" w:hAnsi="GHEA Grapalat" w:cs="Tahoma"/>
              </w:rPr>
            </w:pPr>
          </w:p>
          <w:p w14:paraId="780FA40A"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B151856"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35342BB" w14:textId="77777777" w:rsidR="00E752B6" w:rsidRPr="00B138F3" w:rsidRDefault="00E752B6" w:rsidP="009216D6">
            <w:pPr>
              <w:widowControl w:val="0"/>
              <w:spacing w:after="160"/>
              <w:rPr>
                <w:rFonts w:ascii="GHEA Grapalat" w:hAnsi="GHEA Grapalat" w:cs="Tahoma"/>
              </w:rPr>
            </w:pPr>
          </w:p>
          <w:p w14:paraId="6C33CF35"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1AA104D7"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2E4364D4" w14:textId="77777777" w:rsidR="00E752B6" w:rsidRPr="00B138F3" w:rsidRDefault="00E752B6" w:rsidP="009216D6">
            <w:pPr>
              <w:widowControl w:val="0"/>
              <w:spacing w:after="160"/>
              <w:rPr>
                <w:rFonts w:ascii="GHEA Grapalat" w:hAnsi="GHEA Grapalat" w:cs="Arial"/>
              </w:rPr>
            </w:pPr>
          </w:p>
        </w:tc>
      </w:tr>
      <w:tr w:rsidR="00E752B6" w:rsidRPr="00B138F3" w14:paraId="4E436F21"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46B78E35"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0AD76FB5" w14:textId="77777777" w:rsidR="00E752B6" w:rsidRPr="00B138F3" w:rsidRDefault="00E752B6" w:rsidP="009216D6">
            <w:pPr>
              <w:widowControl w:val="0"/>
              <w:spacing w:after="160"/>
              <w:rPr>
                <w:rFonts w:ascii="GHEA Grapalat" w:hAnsi="GHEA Grapalat" w:cs="Sylfaen"/>
              </w:rPr>
            </w:pPr>
          </w:p>
          <w:p w14:paraId="05E52E2D"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4292966"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7A25F89B" w14:textId="77777777" w:rsidR="00E752B6" w:rsidRPr="00B138F3" w:rsidRDefault="00E752B6" w:rsidP="009216D6">
            <w:pPr>
              <w:widowControl w:val="0"/>
              <w:spacing w:after="160"/>
              <w:rPr>
                <w:rFonts w:ascii="GHEA Grapalat" w:hAnsi="GHEA Grapalat"/>
              </w:rPr>
            </w:pPr>
          </w:p>
          <w:p w14:paraId="1DBF4840"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C0B2174" w14:textId="77777777" w:rsidR="00E752B6" w:rsidRPr="00B138F3" w:rsidRDefault="00E752B6" w:rsidP="00E752B6">
      <w:pPr>
        <w:widowControl w:val="0"/>
        <w:spacing w:after="160"/>
        <w:jc w:val="center"/>
        <w:rPr>
          <w:rFonts w:ascii="GHEA Grapalat" w:hAnsi="GHEA Grapalat" w:cs="Sylfaen"/>
        </w:rPr>
      </w:pPr>
    </w:p>
    <w:p w14:paraId="220F182A" w14:textId="77777777" w:rsidR="00E752B6" w:rsidRPr="00E752B6" w:rsidRDefault="00E752B6" w:rsidP="00BE2572">
      <w:pPr>
        <w:rPr>
          <w:rFonts w:ascii="GHEA Grapalat" w:hAnsi="GHEA Grapalat" w:cs="Sylfaen"/>
        </w:rPr>
      </w:pPr>
    </w:p>
    <w:p w14:paraId="381EBF80" w14:textId="77777777" w:rsidR="00E752B6" w:rsidRDefault="00E752B6" w:rsidP="00BE2572">
      <w:pPr>
        <w:rPr>
          <w:rFonts w:ascii="GHEA Grapalat" w:hAnsi="GHEA Grapalat" w:cs="Sylfaen"/>
          <w:lang w:val="hy-AM"/>
        </w:rPr>
      </w:pPr>
    </w:p>
    <w:p w14:paraId="0EA56CD7" w14:textId="77777777" w:rsidR="00E752B6" w:rsidRDefault="00E752B6" w:rsidP="00BE2572">
      <w:pPr>
        <w:rPr>
          <w:rFonts w:ascii="GHEA Grapalat" w:hAnsi="GHEA Grapalat" w:cs="Sylfaen"/>
          <w:lang w:val="hy-AM"/>
        </w:rPr>
      </w:pPr>
    </w:p>
    <w:p w14:paraId="7B4D37B0" w14:textId="77777777" w:rsidR="00E752B6" w:rsidRDefault="00E752B6" w:rsidP="00BE2572">
      <w:pPr>
        <w:rPr>
          <w:rFonts w:ascii="GHEA Grapalat" w:hAnsi="GHEA Grapalat" w:cs="Sylfaen"/>
          <w:lang w:val="hy-AM"/>
        </w:rPr>
      </w:pPr>
    </w:p>
    <w:p w14:paraId="5C5E54FF" w14:textId="77777777" w:rsidR="00E752B6" w:rsidRDefault="00E752B6" w:rsidP="00BE2572">
      <w:pPr>
        <w:rPr>
          <w:rFonts w:ascii="GHEA Grapalat" w:hAnsi="GHEA Grapalat" w:cs="Sylfaen"/>
          <w:lang w:val="hy-AM"/>
        </w:rPr>
      </w:pPr>
    </w:p>
    <w:p w14:paraId="29EF906E" w14:textId="77777777" w:rsidR="00E752B6" w:rsidRDefault="00E752B6" w:rsidP="00BE2572">
      <w:pPr>
        <w:rPr>
          <w:rFonts w:ascii="GHEA Grapalat" w:hAnsi="GHEA Grapalat" w:cs="Sylfaen"/>
          <w:lang w:val="hy-AM"/>
        </w:rPr>
      </w:pPr>
    </w:p>
    <w:p w14:paraId="6684A4F9" w14:textId="77777777" w:rsidR="00E752B6" w:rsidRDefault="00E752B6" w:rsidP="00BE2572">
      <w:pPr>
        <w:rPr>
          <w:rFonts w:ascii="GHEA Grapalat" w:hAnsi="GHEA Grapalat" w:cs="Sylfaen"/>
          <w:lang w:val="hy-AM"/>
        </w:rPr>
      </w:pPr>
    </w:p>
    <w:p w14:paraId="09B9DC92" w14:textId="77777777" w:rsidR="00E752B6" w:rsidRDefault="00E752B6" w:rsidP="00BE2572">
      <w:pPr>
        <w:rPr>
          <w:rFonts w:ascii="GHEA Grapalat" w:hAnsi="GHEA Grapalat" w:cs="Sylfaen"/>
          <w:lang w:val="hy-AM"/>
        </w:rPr>
      </w:pPr>
    </w:p>
    <w:p w14:paraId="3A4F8709" w14:textId="77777777" w:rsidR="00E752B6" w:rsidRDefault="00E752B6" w:rsidP="00BE2572">
      <w:pPr>
        <w:rPr>
          <w:rFonts w:ascii="GHEA Grapalat" w:hAnsi="GHEA Grapalat" w:cs="Sylfaen"/>
          <w:lang w:val="hy-AM"/>
        </w:rPr>
      </w:pPr>
    </w:p>
    <w:p w14:paraId="17FC2E60" w14:textId="77777777" w:rsidR="00E752B6" w:rsidRDefault="00E752B6" w:rsidP="00BE2572">
      <w:pPr>
        <w:rPr>
          <w:rFonts w:ascii="GHEA Grapalat" w:hAnsi="GHEA Grapalat" w:cs="Sylfaen"/>
          <w:lang w:val="hy-AM"/>
        </w:rPr>
      </w:pPr>
    </w:p>
    <w:p w14:paraId="408BE501" w14:textId="77777777" w:rsidR="00E752B6" w:rsidRDefault="00E752B6" w:rsidP="00BE2572">
      <w:pPr>
        <w:rPr>
          <w:rFonts w:ascii="GHEA Grapalat" w:hAnsi="GHEA Grapalat" w:cs="Sylfaen"/>
          <w:lang w:val="hy-AM"/>
        </w:rPr>
      </w:pPr>
    </w:p>
    <w:p w14:paraId="51DD1FD1"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B1A8791"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33CF9C12"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3D5350D6"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3229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372388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FF00FD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79CF27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B0F8C8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E8E5508"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560ECC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2682BB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3162DA4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85C05B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623FFFD"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50ED0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BA2ADE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AF5D71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448C64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6EA50A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457D055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205C0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A7797E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90BD35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B7503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8D8D9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00F58D3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42924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CF2860F"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F0DC63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7AF55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E23DD8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6FD89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3700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42C23D3"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C6727C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6DB3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7964224"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A74340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60457F6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8ED9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E3A9303"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826A49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843DA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53DBD2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C8E75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F947B5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369C6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B1A84B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36238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2D8FE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0F7055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9C211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4CEDA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84533B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1DD175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D46EB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A9539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BF8257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910589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301CE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1D203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0EC153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0BE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F90F28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6B56C8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26502C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22AC5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43B1E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B14200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1E405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997AE4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B060E7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355360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2884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572038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1FDC72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CEFC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2BCEE4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50D96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7A3E69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A14AF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8C621B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408AC4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C69D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D8C73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027884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10DA99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D2A7D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D7DD3A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F2D5A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F1E5C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007E9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A9FD72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D70A46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2EF49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869572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C419C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268DC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E1A991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31D988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5F1B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CBFCC6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510B1A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7C3CC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5350B8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F07A3A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B6D475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70631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F96DF4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A00399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AE93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551E59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1E1B86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426889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57170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A1BE8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BB51DC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430E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D9F06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8D805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843B73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5CA36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FF5C7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3023A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786A2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18DCED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5139AB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D86E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21612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3D2AA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EA879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75F7B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5C6E7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22B4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A6017D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37FD45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021F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E7371D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DE42E0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0547DB9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B5EB2D"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00BCDD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FE405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B3BDEB"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F89AD40"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FC831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E2610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17622B4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BF83F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E35CA2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09A3CC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1B422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8C5255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E3722C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43EC6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7B75A2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22C03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C3603F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F439EE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3310C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2168EF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6782F7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BC2B57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272FCF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0AB3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5A3A88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2857BE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EEC56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418BA2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3A9E539"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7CB96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8462CC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7D1FFC2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2A68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5F9C63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A35C9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71C3B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36E1D5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267A48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CCF87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18481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1928CE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E35092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AD320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665F37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03AE97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14:paraId="0F1A3E2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B7E739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9CAC8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5593EFE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766DB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0AA5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82E1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F034517"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358FD31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5925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56B104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75B7D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FAF8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609822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5D2DDB1"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174A2E9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A2536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36670C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0184B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4E4FE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45D2E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5C6662A"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1E9E8E1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EA9F8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AF64F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643F6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649A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699F0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AB64C6B"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629B15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BD23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9FF335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E621E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4171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ABC7F5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C6D27C2"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1D1F8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92735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75F513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EBB231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3EE6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4245E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23EC52F" w14:textId="77777777" w:rsidR="00BE2572" w:rsidRPr="00B138F3" w:rsidRDefault="00BE2572" w:rsidP="000745BE">
            <w:pPr>
              <w:widowControl w:val="0"/>
              <w:spacing w:after="120"/>
              <w:jc w:val="center"/>
              <w:rPr>
                <w:rFonts w:ascii="GHEA Grapalat" w:hAnsi="GHEA Grapalat"/>
                <w:sz w:val="18"/>
                <w:szCs w:val="18"/>
              </w:rPr>
            </w:pPr>
          </w:p>
        </w:tc>
      </w:tr>
    </w:tbl>
    <w:p w14:paraId="5CF82CCA" w14:textId="77777777" w:rsidR="00BE2572" w:rsidRPr="00B138F3" w:rsidRDefault="00BE2572" w:rsidP="00BE2572">
      <w:pPr>
        <w:widowControl w:val="0"/>
        <w:spacing w:after="160"/>
        <w:ind w:left="567" w:right="565"/>
        <w:jc w:val="center"/>
        <w:rPr>
          <w:rFonts w:ascii="GHEA Grapalat" w:hAnsi="GHEA Grapalat"/>
          <w:b/>
        </w:rPr>
      </w:pPr>
    </w:p>
    <w:p w14:paraId="37DB1A40" w14:textId="77777777" w:rsidR="00BE2572" w:rsidRPr="00B138F3" w:rsidRDefault="00BE2572" w:rsidP="00BE2572">
      <w:pPr>
        <w:widowControl w:val="0"/>
        <w:spacing w:after="160"/>
        <w:ind w:left="567" w:right="565"/>
        <w:jc w:val="center"/>
        <w:rPr>
          <w:rFonts w:ascii="GHEA Grapalat" w:hAnsi="GHEA Grapalat"/>
          <w:b/>
        </w:rPr>
      </w:pPr>
    </w:p>
    <w:p w14:paraId="6B8ACD0F" w14:textId="77777777" w:rsidR="00BE2572" w:rsidRPr="00B138F3" w:rsidRDefault="00BE2572" w:rsidP="00BE2572">
      <w:pPr>
        <w:widowControl w:val="0"/>
        <w:spacing w:after="160"/>
        <w:ind w:left="567" w:right="565"/>
        <w:jc w:val="center"/>
        <w:rPr>
          <w:rFonts w:ascii="GHEA Grapalat" w:hAnsi="GHEA Grapalat"/>
          <w:b/>
        </w:rPr>
      </w:pPr>
    </w:p>
    <w:p w14:paraId="46E9A10D" w14:textId="77777777" w:rsidR="00BE2572" w:rsidRPr="00B138F3" w:rsidRDefault="00BE2572" w:rsidP="00BE2572">
      <w:pPr>
        <w:widowControl w:val="0"/>
        <w:spacing w:after="160"/>
        <w:ind w:left="567" w:right="565"/>
        <w:jc w:val="center"/>
        <w:rPr>
          <w:rFonts w:ascii="GHEA Grapalat" w:hAnsi="GHEA Grapalat"/>
          <w:b/>
        </w:rPr>
      </w:pPr>
    </w:p>
    <w:p w14:paraId="0BD43915" w14:textId="77777777" w:rsidR="00BE2572" w:rsidRPr="00B138F3" w:rsidRDefault="00BE2572" w:rsidP="00BE2572">
      <w:pPr>
        <w:widowControl w:val="0"/>
        <w:spacing w:after="160"/>
        <w:ind w:left="567" w:right="565"/>
        <w:jc w:val="center"/>
        <w:rPr>
          <w:rFonts w:ascii="GHEA Grapalat" w:hAnsi="GHEA Grapalat"/>
          <w:b/>
        </w:rPr>
      </w:pPr>
    </w:p>
    <w:p w14:paraId="679E876F" w14:textId="77777777" w:rsidR="00BE2572" w:rsidRPr="00B138F3" w:rsidRDefault="00BE2572" w:rsidP="00BE2572">
      <w:pPr>
        <w:widowControl w:val="0"/>
        <w:spacing w:after="160"/>
        <w:ind w:left="567" w:right="565"/>
        <w:jc w:val="center"/>
        <w:rPr>
          <w:rFonts w:ascii="GHEA Grapalat" w:hAnsi="GHEA Grapalat"/>
          <w:b/>
        </w:rPr>
      </w:pPr>
    </w:p>
    <w:p w14:paraId="47BE9EFE" w14:textId="77777777" w:rsidR="00BE2572" w:rsidRPr="00B138F3" w:rsidRDefault="00BE2572" w:rsidP="00BE2572">
      <w:pPr>
        <w:widowControl w:val="0"/>
        <w:spacing w:after="160"/>
        <w:ind w:left="567" w:right="565"/>
        <w:jc w:val="center"/>
        <w:rPr>
          <w:rFonts w:ascii="GHEA Grapalat" w:hAnsi="GHEA Grapalat"/>
          <w:b/>
        </w:rPr>
      </w:pPr>
    </w:p>
    <w:p w14:paraId="76E63ECD" w14:textId="77777777" w:rsidR="00BE2572" w:rsidRPr="00B138F3" w:rsidRDefault="00BE2572" w:rsidP="00BE2572">
      <w:pPr>
        <w:widowControl w:val="0"/>
        <w:spacing w:after="160"/>
        <w:ind w:left="567" w:right="565"/>
        <w:jc w:val="center"/>
        <w:rPr>
          <w:rFonts w:ascii="GHEA Grapalat" w:hAnsi="GHEA Grapalat"/>
          <w:b/>
        </w:rPr>
      </w:pPr>
    </w:p>
    <w:p w14:paraId="7A043814" w14:textId="77777777" w:rsidR="00BE2572" w:rsidRPr="00B138F3" w:rsidRDefault="00BE2572" w:rsidP="00BE2572">
      <w:pPr>
        <w:widowControl w:val="0"/>
        <w:spacing w:after="160"/>
        <w:ind w:left="567" w:right="565"/>
        <w:jc w:val="center"/>
        <w:rPr>
          <w:rFonts w:ascii="GHEA Grapalat" w:hAnsi="GHEA Grapalat"/>
          <w:b/>
        </w:rPr>
      </w:pPr>
    </w:p>
    <w:p w14:paraId="0EE84FFA" w14:textId="77777777" w:rsidR="00BE2572" w:rsidRPr="00B138F3" w:rsidRDefault="00BE2572" w:rsidP="00BE2572">
      <w:pPr>
        <w:widowControl w:val="0"/>
        <w:spacing w:after="160"/>
        <w:ind w:left="567" w:right="565"/>
        <w:jc w:val="center"/>
        <w:rPr>
          <w:rFonts w:ascii="GHEA Grapalat" w:hAnsi="GHEA Grapalat"/>
          <w:b/>
        </w:rPr>
      </w:pPr>
    </w:p>
    <w:p w14:paraId="0150F547"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19DE54E6" w14:textId="77777777" w:rsidR="00131F0B" w:rsidRPr="00C858FA" w:rsidRDefault="00131F0B" w:rsidP="00131F0B">
      <w:pPr>
        <w:widowControl w:val="0"/>
        <w:spacing w:after="160"/>
        <w:ind w:firstLine="567"/>
        <w:jc w:val="right"/>
        <w:rPr>
          <w:rFonts w:ascii="GHEA Grapalat" w:hAnsi="GHEA Grapalat" w:cs="Arial"/>
          <w:b/>
          <w:lang w:val="hy-AM"/>
        </w:rPr>
      </w:pPr>
      <w:r>
        <w:rPr>
          <w:rFonts w:ascii="GHEA Grapalat" w:hAnsi="GHEA Grapalat"/>
          <w:b/>
        </w:rPr>
        <w:lastRenderedPageBreak/>
        <w:br w:type="page"/>
      </w:r>
      <w:r w:rsidRPr="00C858FA">
        <w:rPr>
          <w:rFonts w:ascii="GHEA Grapalat" w:hAnsi="GHEA Grapalat"/>
          <w:b/>
        </w:rPr>
        <w:lastRenderedPageBreak/>
        <w:t>Приложение № 5</w:t>
      </w:r>
      <w:r w:rsidRPr="00C858FA">
        <w:rPr>
          <w:rFonts w:ascii="GHEA Grapalat" w:hAnsi="GHEA Grapalat"/>
          <w:b/>
          <w:lang w:val="hy-AM"/>
        </w:rPr>
        <w:t>.2</w:t>
      </w:r>
    </w:p>
    <w:p w14:paraId="016BC690" w14:textId="5D19C9DD" w:rsidR="00131F0B" w:rsidRPr="00C858FA" w:rsidRDefault="00131F0B" w:rsidP="00131F0B">
      <w:pPr>
        <w:pStyle w:val="BodyTextIndent3"/>
        <w:widowControl w:val="0"/>
        <w:spacing w:after="160" w:line="240" w:lineRule="auto"/>
        <w:jc w:val="right"/>
        <w:rPr>
          <w:rFonts w:ascii="GHEA Grapalat" w:hAnsi="GHEA Grapalat" w:cs="Arial"/>
          <w:b/>
          <w:sz w:val="24"/>
          <w:szCs w:val="24"/>
        </w:rPr>
      </w:pPr>
      <w:r w:rsidRPr="00C858FA">
        <w:rPr>
          <w:rFonts w:ascii="GHEA Grapalat" w:hAnsi="GHEA Grapalat"/>
          <w:b/>
          <w:sz w:val="24"/>
          <w:szCs w:val="24"/>
        </w:rPr>
        <w:t xml:space="preserve">к Приглашению на под кодом </w:t>
      </w:r>
      <w:r w:rsidR="009D106A">
        <w:rPr>
          <w:rFonts w:ascii="GHEA Grapalat" w:hAnsi="GHEA Grapalat"/>
          <w:b/>
          <w:i/>
          <w:sz w:val="24"/>
          <w:szCs w:val="24"/>
          <w:lang w:val="en-GB"/>
        </w:rPr>
        <w:t>HFF-NTsDzB-2025/1</w:t>
      </w:r>
    </w:p>
    <w:p w14:paraId="1EAD3A79" w14:textId="77777777" w:rsidR="00131F0B" w:rsidRPr="00C858FA" w:rsidRDefault="00131F0B" w:rsidP="00131F0B">
      <w:pPr>
        <w:widowControl w:val="0"/>
        <w:spacing w:after="160"/>
        <w:ind w:left="567" w:right="565"/>
        <w:jc w:val="center"/>
        <w:rPr>
          <w:rFonts w:ascii="GHEA Grapalat" w:hAnsi="GHEA Grapalat"/>
          <w:b/>
        </w:rPr>
      </w:pPr>
    </w:p>
    <w:p w14:paraId="76A8FFF8" w14:textId="77777777" w:rsidR="00131F0B" w:rsidRPr="00C858FA" w:rsidRDefault="00131F0B" w:rsidP="00131F0B">
      <w:pPr>
        <w:pStyle w:val="BodyTextIndent3"/>
        <w:widowControl w:val="0"/>
        <w:spacing w:after="160" w:line="240" w:lineRule="auto"/>
        <w:jc w:val="center"/>
        <w:rPr>
          <w:rFonts w:ascii="GHEA Grapalat" w:hAnsi="GHEA Grapalat"/>
          <w:sz w:val="24"/>
          <w:szCs w:val="24"/>
          <w:lang w:val="hy-AM"/>
        </w:rPr>
      </w:pPr>
      <w:r w:rsidRPr="00C858FA">
        <w:rPr>
          <w:rFonts w:ascii="GHEA Grapalat" w:hAnsi="GHEA Grapalat"/>
          <w:sz w:val="24"/>
          <w:szCs w:val="24"/>
        </w:rPr>
        <w:t xml:space="preserve">ГАРАНТИЯ </w:t>
      </w:r>
      <w:r w:rsidRPr="00C858FA">
        <w:rPr>
          <w:rFonts w:ascii="GHEA Grapalat" w:hAnsi="GHEA Grapalat"/>
          <w:sz w:val="24"/>
          <w:szCs w:val="24"/>
          <w:lang w:val="en-US"/>
        </w:rPr>
        <w:t>N</w:t>
      </w:r>
      <w:r w:rsidRPr="00C858FA">
        <w:rPr>
          <w:rFonts w:ascii="GHEA Grapalat" w:hAnsi="GHEA Grapalat"/>
          <w:sz w:val="24"/>
          <w:szCs w:val="24"/>
          <w:lang w:val="hy-AM"/>
        </w:rPr>
        <w:t>________</w:t>
      </w:r>
    </w:p>
    <w:p w14:paraId="4C70D025" w14:textId="77777777" w:rsidR="00131F0B" w:rsidRPr="00C858FA" w:rsidRDefault="00131F0B" w:rsidP="00131F0B">
      <w:pPr>
        <w:widowControl w:val="0"/>
        <w:spacing w:after="160"/>
        <w:ind w:left="567" w:right="565"/>
        <w:jc w:val="center"/>
        <w:rPr>
          <w:rFonts w:ascii="GHEA Grapalat" w:hAnsi="GHEA Grapalat"/>
          <w:b/>
        </w:rPr>
      </w:pPr>
      <w:r w:rsidRPr="00C858FA">
        <w:rPr>
          <w:rFonts w:ascii="GHEA Grapalat" w:hAnsi="GHEA Grapalat"/>
          <w:b/>
        </w:rPr>
        <w:t>(обеспечение предоплаты)</w:t>
      </w:r>
    </w:p>
    <w:p w14:paraId="1EEDE972" w14:textId="77777777" w:rsidR="00131F0B" w:rsidRPr="00C858FA" w:rsidRDefault="00131F0B" w:rsidP="00131F0B">
      <w:pPr>
        <w:widowControl w:val="0"/>
        <w:spacing w:after="160"/>
        <w:ind w:left="567" w:right="565"/>
        <w:jc w:val="center"/>
        <w:rPr>
          <w:rFonts w:ascii="GHEA Grapalat" w:hAnsi="GHEA Grapalat"/>
          <w:b/>
        </w:rPr>
      </w:pPr>
    </w:p>
    <w:p w14:paraId="28217143" w14:textId="77777777" w:rsidR="00131F0B" w:rsidRPr="00C858FA" w:rsidRDefault="00131F0B" w:rsidP="00131F0B">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C858FA">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C858FA">
        <w:rPr>
          <w:rFonts w:eastAsiaTheme="minorHAnsi" w:cstheme="minorBidi"/>
        </w:rPr>
        <w:t>N</w:t>
      </w:r>
      <w:r w:rsidRPr="00C858FA">
        <w:rPr>
          <w:rFonts w:eastAsiaTheme="minorHAnsi" w:cstheme="minorBidi"/>
          <w:lang w:val="hy-AM"/>
        </w:rPr>
        <w:t xml:space="preserve">  </w:t>
      </w:r>
      <w:r w:rsidRPr="00C858FA">
        <w:rPr>
          <w:rStyle w:val="Strong"/>
          <w:rFonts w:ascii="GHEA Grapalat" w:hAnsi="GHEA Grapalat"/>
          <w:sz w:val="20"/>
          <w:szCs w:val="20"/>
          <w:u w:val="single"/>
          <w:lang w:val="hy-AM"/>
        </w:rPr>
        <w:tab/>
      </w:r>
      <w:r w:rsidRPr="00C858FA">
        <w:rPr>
          <w:rStyle w:val="Strong"/>
          <w:rFonts w:ascii="GHEA Grapalat" w:hAnsi="GHEA Grapalat"/>
          <w:sz w:val="20"/>
          <w:szCs w:val="20"/>
          <w:u w:val="single"/>
        </w:rPr>
        <w:t>___________</w:t>
      </w:r>
      <w:r w:rsidRPr="00C858FA">
        <w:rPr>
          <w:rFonts w:ascii="GHEA Grapalat" w:eastAsiaTheme="minorHAnsi" w:hAnsi="GHEA Grapalat" w:cstheme="minorBidi"/>
        </w:rPr>
        <w:t>заключаемым между</w:t>
      </w:r>
    </w:p>
    <w:p w14:paraId="2602EFAF" w14:textId="77777777" w:rsidR="00131F0B" w:rsidRPr="00C858F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C858FA">
        <w:rPr>
          <w:rStyle w:val="Strong"/>
          <w:rFonts w:ascii="GHEA Grapalat" w:hAnsi="GHEA Grapalat"/>
          <w:sz w:val="20"/>
          <w:szCs w:val="20"/>
        </w:rPr>
        <w:t xml:space="preserve">                                                    </w:t>
      </w:r>
      <w:r w:rsidRPr="00C858FA">
        <w:rPr>
          <w:rStyle w:val="Strong"/>
          <w:rFonts w:ascii="GHEA Grapalat" w:hAnsi="GHEA Grapalat"/>
          <w:b w:val="0"/>
          <w:sz w:val="20"/>
          <w:szCs w:val="20"/>
        </w:rPr>
        <w:t xml:space="preserve">   </w:t>
      </w:r>
      <w:r w:rsidRPr="00C858FA">
        <w:rPr>
          <w:rStyle w:val="Strong"/>
          <w:rFonts w:ascii="GHEA Grapalat" w:hAnsi="GHEA Grapalat"/>
          <w:b w:val="0"/>
          <w:sz w:val="20"/>
          <w:szCs w:val="20"/>
          <w:lang w:val="hy-AM"/>
        </w:rPr>
        <w:tab/>
      </w:r>
      <w:r w:rsidRPr="00C858FA">
        <w:rPr>
          <w:rStyle w:val="Strong"/>
          <w:rFonts w:ascii="GHEA Grapalat" w:hAnsi="GHEA Grapalat"/>
          <w:b w:val="0"/>
          <w:sz w:val="20"/>
          <w:szCs w:val="20"/>
          <w:lang w:val="hy-AM"/>
        </w:rPr>
        <w:tab/>
      </w:r>
      <w:r w:rsidRPr="00C858FA">
        <w:rPr>
          <w:rStyle w:val="Strong"/>
          <w:rFonts w:ascii="GHEA Grapalat" w:hAnsi="GHEA Grapalat"/>
          <w:b w:val="0"/>
          <w:sz w:val="20"/>
          <w:szCs w:val="20"/>
        </w:rPr>
        <w:t xml:space="preserve">           </w:t>
      </w:r>
      <w:r w:rsidRPr="00C858FA">
        <w:rPr>
          <w:rStyle w:val="Strong"/>
          <w:rFonts w:ascii="GHEA Grapalat" w:hAnsi="GHEA Grapalat"/>
          <w:b w:val="0"/>
          <w:sz w:val="16"/>
          <w:szCs w:val="16"/>
        </w:rPr>
        <w:t>номер заключаемого договора</w:t>
      </w:r>
      <w:r w:rsidRPr="00C858FA">
        <w:rPr>
          <w:rFonts w:ascii="GHEA Grapalat" w:eastAsiaTheme="minorHAnsi" w:hAnsi="GHEA Grapalat" w:cstheme="minorBidi"/>
        </w:rPr>
        <w:t xml:space="preserve"> </w:t>
      </w:r>
    </w:p>
    <w:p w14:paraId="59B1C5F8" w14:textId="77777777" w:rsidR="00131F0B" w:rsidRPr="00C858FA" w:rsidRDefault="00131F0B" w:rsidP="00131F0B">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858FA">
        <w:rPr>
          <w:rFonts w:ascii="GHEA Grapalat" w:hAnsi="GHEA Grapalat"/>
          <w:sz w:val="20"/>
          <w:szCs w:val="20"/>
          <w:u w:val="single"/>
        </w:rPr>
        <w:t>______________________</w:t>
      </w:r>
      <w:r w:rsidRPr="00C858FA">
        <w:rPr>
          <w:rFonts w:ascii="GHEA Grapalat" w:hAnsi="GHEA Grapalat"/>
          <w:sz w:val="20"/>
          <w:szCs w:val="20"/>
          <w:lang w:val="hy-AM"/>
        </w:rPr>
        <w:t xml:space="preserve"> </w:t>
      </w:r>
      <w:r w:rsidRPr="00C858FA">
        <w:rPr>
          <w:rFonts w:ascii="GHEA Grapalat" w:eastAsiaTheme="minorHAnsi" w:hAnsi="GHEA Grapalat" w:cstheme="minorBidi"/>
        </w:rPr>
        <w:t xml:space="preserve">   (далее-бенефициар)   и</w:t>
      </w:r>
      <w:r w:rsidRPr="00C858FA">
        <w:rPr>
          <w:rStyle w:val="Strong"/>
          <w:rFonts w:ascii="GHEA Grapalat" w:hAnsi="GHEA Grapalat"/>
          <w:b w:val="0"/>
          <w:sz w:val="20"/>
          <w:szCs w:val="20"/>
        </w:rPr>
        <w:t xml:space="preserve">   </w:t>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Style w:val="Strong"/>
          <w:rFonts w:ascii="GHEA Grapalat" w:hAnsi="GHEA Grapalat"/>
          <w:b w:val="0"/>
          <w:sz w:val="20"/>
          <w:szCs w:val="20"/>
          <w:u w:val="single"/>
          <w:lang w:val="hy-AM"/>
        </w:rPr>
        <w:tab/>
      </w:r>
      <w:r w:rsidRPr="00C858FA">
        <w:rPr>
          <w:rFonts w:eastAsiaTheme="minorHAnsi" w:cstheme="minorBidi"/>
        </w:rPr>
        <w:t xml:space="preserve">    </w:t>
      </w:r>
    </w:p>
    <w:p w14:paraId="14049A2E" w14:textId="77777777" w:rsidR="00131F0B" w:rsidRPr="00C858FA" w:rsidRDefault="00131F0B" w:rsidP="00131F0B">
      <w:pPr>
        <w:pStyle w:val="NormalWeb"/>
        <w:shd w:val="clear" w:color="auto" w:fill="FFFFFF"/>
        <w:spacing w:before="0" w:beforeAutospacing="0" w:after="0" w:afterAutospacing="0"/>
        <w:ind w:left="-142"/>
        <w:rPr>
          <w:rStyle w:val="Strong"/>
          <w:rFonts w:ascii="GHEA Grapalat" w:hAnsi="GHEA Grapalat"/>
          <w:b w:val="0"/>
          <w:sz w:val="16"/>
          <w:szCs w:val="16"/>
        </w:rPr>
      </w:pPr>
      <w:r w:rsidRPr="00C858FA">
        <w:rPr>
          <w:rStyle w:val="Strong"/>
          <w:rFonts w:ascii="GHEA Grapalat" w:hAnsi="GHEA Grapalat"/>
          <w:b w:val="0"/>
          <w:sz w:val="18"/>
          <w:szCs w:val="18"/>
        </w:rPr>
        <w:t xml:space="preserve"> </w:t>
      </w:r>
      <w:r w:rsidRPr="00C858FA">
        <w:rPr>
          <w:rStyle w:val="Strong"/>
          <w:rFonts w:ascii="GHEA Grapalat" w:hAnsi="GHEA Grapalat"/>
          <w:b w:val="0"/>
          <w:sz w:val="16"/>
          <w:szCs w:val="16"/>
        </w:rPr>
        <w:t>наименование заказчика                                                                  наименование отобранного участника</w:t>
      </w:r>
    </w:p>
    <w:p w14:paraId="0F9B9D72" w14:textId="77777777" w:rsidR="00131F0B" w:rsidRPr="00C858FA" w:rsidRDefault="00131F0B" w:rsidP="00131F0B">
      <w:pPr>
        <w:pStyle w:val="NormalWeb"/>
        <w:shd w:val="clear" w:color="auto" w:fill="FFFFFF"/>
        <w:spacing w:before="0" w:beforeAutospacing="0" w:after="0" w:afterAutospacing="0"/>
        <w:ind w:left="-142"/>
        <w:rPr>
          <w:rFonts w:cs="Sylfaen"/>
          <w:sz w:val="16"/>
          <w:szCs w:val="16"/>
          <w:vertAlign w:val="superscript"/>
          <w:lang w:val="hy-AM"/>
        </w:rPr>
      </w:pPr>
      <w:r w:rsidRPr="00C858FA">
        <w:rPr>
          <w:rStyle w:val="Strong"/>
          <w:rFonts w:ascii="GHEA Grapalat" w:hAnsi="GHEA Grapalat"/>
          <w:b w:val="0"/>
          <w:sz w:val="16"/>
          <w:szCs w:val="16"/>
        </w:rPr>
        <w:t xml:space="preserve">                                                                </w:t>
      </w:r>
      <w:r w:rsidRPr="00C858FA">
        <w:rPr>
          <w:rStyle w:val="Strong"/>
          <w:rFonts w:ascii="GHEA Grapalat" w:hAnsi="GHEA Grapalat"/>
          <w:b w:val="0"/>
          <w:sz w:val="16"/>
          <w:szCs w:val="16"/>
          <w:lang w:val="hy-AM"/>
        </w:rPr>
        <w:tab/>
      </w:r>
    </w:p>
    <w:p w14:paraId="5FF3E3DF" w14:textId="77777777" w:rsidR="00131F0B" w:rsidRPr="00C858FA" w:rsidRDefault="00131F0B" w:rsidP="00131F0B">
      <w:pPr>
        <w:pStyle w:val="NormalWeb"/>
        <w:shd w:val="clear" w:color="auto" w:fill="FFFFFF"/>
        <w:spacing w:before="0" w:beforeAutospacing="0" w:after="0" w:afterAutospacing="0"/>
        <w:jc w:val="both"/>
        <w:rPr>
          <w:rFonts w:ascii="GHEA Grapalat" w:hAnsi="GHEA Grapalat"/>
          <w:sz w:val="20"/>
          <w:szCs w:val="20"/>
        </w:rPr>
      </w:pPr>
      <w:r w:rsidRPr="00C858FA">
        <w:rPr>
          <w:rFonts w:eastAsiaTheme="minorHAnsi" w:cstheme="minorBidi"/>
        </w:rPr>
        <w:t>(</w:t>
      </w:r>
      <w:r w:rsidRPr="00C858FA">
        <w:rPr>
          <w:rFonts w:ascii="GHEA Grapalat" w:eastAsiaTheme="minorHAnsi" w:hAnsi="GHEA Grapalat" w:cstheme="minorBidi"/>
        </w:rPr>
        <w:t xml:space="preserve">далее-принципал). </w:t>
      </w:r>
    </w:p>
    <w:p w14:paraId="2A79CA77" w14:textId="77777777" w:rsidR="00131F0B" w:rsidRPr="00C858F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58FA">
        <w:rPr>
          <w:rStyle w:val="Strong"/>
          <w:rFonts w:ascii="GHEA Grapalat" w:hAnsi="GHEA Grapalat"/>
          <w:sz w:val="20"/>
          <w:szCs w:val="20"/>
          <w:lang w:val="hy-AM"/>
        </w:rPr>
        <w:tab/>
      </w:r>
      <w:r w:rsidRPr="00C858FA">
        <w:rPr>
          <w:rStyle w:val="Strong"/>
          <w:rFonts w:ascii="GHEA Grapalat" w:hAnsi="GHEA Grapalat"/>
          <w:sz w:val="20"/>
          <w:szCs w:val="20"/>
          <w:lang w:val="hy-AM"/>
        </w:rPr>
        <w:tab/>
      </w:r>
      <w:r w:rsidRPr="00C858FA">
        <w:rPr>
          <w:rFonts w:eastAsiaTheme="minorHAnsi" w:cstheme="minorBidi"/>
        </w:rPr>
        <w:t xml:space="preserve"> </w:t>
      </w:r>
    </w:p>
    <w:p w14:paraId="1D58F2A7" w14:textId="77777777" w:rsidR="00131F0B" w:rsidRPr="00C858F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58FA">
        <w:rPr>
          <w:rStyle w:val="Strong"/>
          <w:rFonts w:ascii="GHEA Grapalat" w:hAnsi="GHEA Grapalat"/>
          <w:sz w:val="20"/>
          <w:szCs w:val="20"/>
          <w:lang w:val="hy-AM"/>
        </w:rPr>
        <w:tab/>
      </w:r>
      <w:r w:rsidRPr="00C858FA">
        <w:rPr>
          <w:rStyle w:val="Strong"/>
          <w:rFonts w:ascii="GHEA Grapalat" w:hAnsi="GHEA Grapalat"/>
          <w:sz w:val="20"/>
          <w:szCs w:val="20"/>
          <w:lang w:val="hy-AM"/>
        </w:rPr>
        <w:tab/>
      </w:r>
      <w:r w:rsidRPr="00C858FA">
        <w:rPr>
          <w:rFonts w:eastAsiaTheme="minorHAnsi" w:cstheme="minorBidi"/>
        </w:rPr>
        <w:t xml:space="preserve"> </w:t>
      </w:r>
    </w:p>
    <w:p w14:paraId="7861A5B7" w14:textId="77777777" w:rsidR="00131F0B" w:rsidRPr="00C858FA" w:rsidRDefault="00131F0B" w:rsidP="00131F0B">
      <w:pPr>
        <w:pStyle w:val="NormalWeb"/>
        <w:shd w:val="clear" w:color="auto" w:fill="FFFFFF"/>
        <w:spacing w:before="0" w:beforeAutospacing="0" w:after="0" w:afterAutospacing="0"/>
        <w:jc w:val="both"/>
        <w:rPr>
          <w:rFonts w:ascii="GHEA Grapalat" w:eastAsiaTheme="minorHAnsi" w:hAnsi="GHEA Grapalat" w:cstheme="minorBidi"/>
          <w:lang w:val="hy-AM"/>
        </w:rPr>
      </w:pPr>
      <w:r w:rsidRPr="00C858FA">
        <w:rPr>
          <w:rFonts w:ascii="GHEA Grapalat" w:eastAsiaTheme="minorHAnsi" w:hAnsi="GHEA Grapalat" w:cstheme="minorBidi"/>
        </w:rPr>
        <w:t xml:space="preserve">  2.  По гарантии </w:t>
      </w:r>
      <w:r w:rsidRPr="00C858FA">
        <w:rPr>
          <w:rFonts w:ascii="GHEA Grapalat" w:eastAsiaTheme="minorHAnsi" w:hAnsi="GHEA Grapalat" w:cstheme="minorBidi"/>
          <w:lang w:val="hy-AM"/>
        </w:rPr>
        <w:t xml:space="preserve">---------------------------------------------------------------------------- </w:t>
      </w:r>
    </w:p>
    <w:p w14:paraId="551F4E65"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616AAA">
        <w:rPr>
          <w:rFonts w:ascii="GHEA Grapalat" w:eastAsiaTheme="minorHAnsi" w:hAnsi="GHEA Grapalat" w:cstheme="minorBidi"/>
          <w:sz w:val="18"/>
          <w:szCs w:val="18"/>
        </w:rPr>
        <w:t xml:space="preserve">                                                           наименование банка выдающего гарантию</w:t>
      </w:r>
    </w:p>
    <w:p w14:paraId="2D0F6EB4"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p>
    <w:p w14:paraId="4416CC74"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39AE488C" w14:textId="77777777" w:rsidR="00131F0B" w:rsidRPr="00616AAA" w:rsidRDefault="00131F0B" w:rsidP="00131F0B">
      <w:pPr>
        <w:pStyle w:val="NormalWeb"/>
        <w:shd w:val="clear" w:color="auto" w:fill="FFFFFF"/>
        <w:spacing w:before="0" w:beforeAutospacing="0" w:after="0" w:afterAutospacing="0"/>
        <w:jc w:val="center"/>
        <w:rPr>
          <w:rFonts w:ascii="GHEA Grapalat" w:eastAsiaTheme="minorHAnsi" w:hAnsi="GHEA Grapalat" w:cstheme="minorBidi"/>
        </w:rPr>
      </w:pPr>
      <w:r w:rsidRPr="00616AAA">
        <w:rPr>
          <w:rFonts w:ascii="GHEA Grapalat" w:eastAsiaTheme="minorHAnsi" w:hAnsi="GHEA Grapalat" w:cstheme="minorBidi"/>
          <w:sz w:val="18"/>
          <w:szCs w:val="18"/>
        </w:rPr>
        <w:t xml:space="preserve">                                                       сумма в цифрах и прописью</w:t>
      </w:r>
    </w:p>
    <w:p w14:paraId="6E21E47E"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p>
    <w:p w14:paraId="2547BA79"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(далее-сумма гарантии) в течение </w:t>
      </w:r>
      <w:r w:rsidR="00EE1AD6">
        <w:rPr>
          <w:rFonts w:ascii="GHEA Grapalat" w:eastAsiaTheme="minorHAnsi" w:hAnsi="GHEA Grapalat" w:cstheme="minorBidi"/>
        </w:rPr>
        <w:t>пяти</w:t>
      </w:r>
      <w:r w:rsidRPr="00616AAA">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4BC981CF" w14:textId="77777777" w:rsidR="00131F0B" w:rsidRPr="00616AAA" w:rsidRDefault="00131F0B" w:rsidP="00131F0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r w:rsidRPr="00616AAA">
        <w:rPr>
          <w:rFonts w:ascii="GHEA Grapalat" w:eastAsiaTheme="minorHAnsi" w:hAnsi="GHEA Grapalat" w:cstheme="minorBidi"/>
          <w:sz w:val="18"/>
          <w:szCs w:val="18"/>
        </w:rPr>
        <w:t>расчетный счет</w:t>
      </w:r>
    </w:p>
    <w:p w14:paraId="0C85B17A" w14:textId="77777777" w:rsidR="00131F0B" w:rsidRPr="00616AAA" w:rsidRDefault="00131F0B" w:rsidP="00131F0B">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616AAA">
        <w:rPr>
          <w:rStyle w:val="Strong"/>
          <w:rFonts w:ascii="GHEA Grapalat" w:hAnsi="GHEA Grapalat"/>
          <w:sz w:val="20"/>
          <w:szCs w:val="20"/>
        </w:rPr>
        <w:t xml:space="preserve">3. </w:t>
      </w:r>
      <w:r w:rsidRPr="00616AAA">
        <w:rPr>
          <w:rFonts w:ascii="GHEA Grapalat" w:eastAsiaTheme="minorHAnsi" w:hAnsi="GHEA Grapalat" w:cstheme="minorBidi"/>
        </w:rPr>
        <w:t>Настоящая гарантия является безотзывной.</w:t>
      </w:r>
    </w:p>
    <w:p w14:paraId="7FF64F89" w14:textId="77777777" w:rsidR="00131F0B" w:rsidRPr="00616AAA" w:rsidRDefault="00131F0B" w:rsidP="00131F0B">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564025"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2E78B35" w14:textId="77777777" w:rsidR="00131F0B" w:rsidRPr="00200997" w:rsidRDefault="00131F0B" w:rsidP="00131F0B">
      <w:pPr>
        <w:pStyle w:val="NormalWeb"/>
        <w:shd w:val="clear" w:color="auto" w:fill="FFFFFF"/>
        <w:ind w:firstLine="374"/>
        <w:contextualSpacing/>
        <w:jc w:val="both"/>
        <w:rPr>
          <w:rFonts w:ascii="GHEA Grapalat" w:eastAsiaTheme="minorHAnsi" w:hAnsi="GHEA Grapalat" w:cstheme="minorBidi"/>
        </w:rPr>
      </w:pPr>
      <w:r w:rsidRPr="00200997">
        <w:rPr>
          <w:rFonts w:ascii="GHEA Grapalat" w:eastAsiaTheme="minorHAnsi" w:hAnsi="GHEA Grapalat" w:cstheme="minorBidi"/>
        </w:rPr>
        <w:t xml:space="preserve">5. Гарантия действует </w:t>
      </w:r>
      <w:r w:rsidR="00F74DA0">
        <w:rPr>
          <w:rFonts w:ascii="GHEA Grapalat" w:eastAsiaTheme="minorHAnsi" w:hAnsi="GHEA Grapalat" w:cstheme="minorBidi"/>
        </w:rPr>
        <w:t>с момента выпуска и в силе</w:t>
      </w:r>
      <w:r w:rsidR="00F74DA0" w:rsidRPr="007C2C8F">
        <w:rPr>
          <w:rFonts w:ascii="GHEA Grapalat" w:eastAsiaTheme="minorHAnsi" w:hAnsi="GHEA Grapalat" w:cstheme="minorBidi"/>
        </w:rPr>
        <w:t xml:space="preserve"> </w:t>
      </w:r>
      <w:r w:rsidRPr="00200997">
        <w:rPr>
          <w:rFonts w:ascii="GHEA Grapalat" w:eastAsiaTheme="minorHAnsi" w:hAnsi="GHEA Grapalat" w:cstheme="minorBidi"/>
        </w:rPr>
        <w:t>со дня вступления в силу договора N________________________ заключаемого  между  бенефициаром и</w:t>
      </w:r>
      <w:del w:id="8" w:author="Inesa Kocharyan" w:date="2023-07-07T17:59:00Z">
        <w:r w:rsidRPr="00200997" w:rsidDel="00F74DA0">
          <w:rPr>
            <w:rFonts w:ascii="GHEA Grapalat" w:eastAsiaTheme="minorHAnsi" w:hAnsi="GHEA Grapalat" w:cstheme="minorBidi"/>
          </w:rPr>
          <w:delText xml:space="preserve"> </w:delText>
        </w:r>
      </w:del>
      <w:r w:rsidRPr="00200997">
        <w:rPr>
          <w:rFonts w:ascii="GHEA Grapalat" w:eastAsiaTheme="minorHAnsi" w:hAnsi="GHEA Grapalat" w:cstheme="minorBidi"/>
        </w:rPr>
        <w:t xml:space="preserve">   </w:t>
      </w:r>
    </w:p>
    <w:p w14:paraId="77D439D5" w14:textId="77777777" w:rsidR="00131F0B" w:rsidRPr="00200997" w:rsidRDefault="00F74DA0" w:rsidP="00131F0B">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ins w:id="9" w:author="Inesa Kocharyan" w:date="2023-07-07T17:59:00Z">
        <w:r>
          <w:rPr>
            <w:rFonts w:ascii="GHEA Grapalat" w:eastAsiaTheme="minorHAnsi" w:hAnsi="GHEA Grapalat" w:cstheme="minorBidi"/>
            <w:sz w:val="18"/>
            <w:szCs w:val="18"/>
          </w:rPr>
          <w:t xml:space="preserve"> </w:t>
        </w:r>
      </w:ins>
      <w:r w:rsidR="00131F0B" w:rsidRPr="00200997">
        <w:rPr>
          <w:rFonts w:ascii="GHEA Grapalat" w:eastAsiaTheme="minorHAnsi" w:hAnsi="GHEA Grapalat" w:cstheme="minorBidi"/>
          <w:sz w:val="18"/>
          <w:szCs w:val="18"/>
        </w:rPr>
        <w:t>номер заключаемого договара</w:t>
      </w:r>
    </w:p>
    <w:p w14:paraId="23BB8875" w14:textId="77777777" w:rsidR="00131F0B" w:rsidRPr="00200997" w:rsidRDefault="00131F0B" w:rsidP="00131F0B">
      <w:pPr>
        <w:pStyle w:val="NormalWeb"/>
        <w:shd w:val="clear" w:color="auto" w:fill="FFFFFF"/>
        <w:ind w:firstLine="374"/>
        <w:contextualSpacing/>
        <w:jc w:val="both"/>
        <w:rPr>
          <w:rFonts w:ascii="GHEA Grapalat" w:eastAsiaTheme="minorHAnsi" w:hAnsi="GHEA Grapalat" w:cstheme="minorBidi"/>
        </w:rPr>
      </w:pPr>
    </w:p>
    <w:p w14:paraId="6C6EAF84" w14:textId="77777777" w:rsidR="00131F0B" w:rsidRPr="00200997" w:rsidRDefault="00F74DA0" w:rsidP="00131F0B">
      <w:pPr>
        <w:pStyle w:val="NormalWeb"/>
        <w:shd w:val="clear" w:color="auto" w:fill="FFFFFF"/>
        <w:contextualSpacing/>
        <w:jc w:val="both"/>
        <w:rPr>
          <w:rFonts w:ascii="GHEA Grapalat" w:eastAsiaTheme="minorHAnsi" w:hAnsi="GHEA Grapalat" w:cstheme="minorBidi"/>
          <w:lang w:val="hy-AM"/>
        </w:rPr>
      </w:pPr>
      <w:r w:rsidRPr="00200997">
        <w:rPr>
          <w:rFonts w:ascii="GHEA Grapalat" w:eastAsiaTheme="minorHAnsi" w:hAnsi="GHEA Grapalat" w:cstheme="minorBidi"/>
        </w:rPr>
        <w:t xml:space="preserve">принципалом </w:t>
      </w:r>
      <w:r w:rsidR="00131F0B" w:rsidRPr="00200997">
        <w:rPr>
          <w:rFonts w:ascii="GHEA Grapalat" w:eastAsiaTheme="minorHAnsi" w:hAnsi="GHEA Grapalat" w:cstheme="minorBidi"/>
        </w:rPr>
        <w:t xml:space="preserve">и  действует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в</w:t>
      </w:r>
      <w:r w:rsidR="00131F0B" w:rsidRPr="00200997">
        <w:rPr>
          <w:rFonts w:ascii="GHEA Grapalat" w:hAnsi="GHEA Grapalat"/>
        </w:rPr>
        <w:t>ключительно</w:t>
      </w:r>
      <w:r w:rsidR="00131F0B" w:rsidRPr="00200997">
        <w:rPr>
          <w:rFonts w:ascii="GHEA Grapalat" w:eastAsiaTheme="minorHAnsi" w:hAnsi="GHEA Grapalat" w:cstheme="minorBidi"/>
        </w:rPr>
        <w:t xml:space="preserve">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девяностого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рабочего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дня</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следующего за днем </w:t>
      </w:r>
    </w:p>
    <w:p w14:paraId="6D5051F0" w14:textId="77777777" w:rsidR="00131F0B" w:rsidRPr="00200997" w:rsidRDefault="00131F0B" w:rsidP="00131F0B">
      <w:pPr>
        <w:pStyle w:val="NormalWeb"/>
        <w:shd w:val="clear" w:color="auto" w:fill="FFFFFF"/>
        <w:contextualSpacing/>
        <w:jc w:val="both"/>
        <w:rPr>
          <w:rFonts w:ascii="GHEA Grapalat" w:eastAsiaTheme="minorHAnsi" w:hAnsi="GHEA Grapalat" w:cstheme="minorBidi"/>
          <w:sz w:val="18"/>
          <w:szCs w:val="18"/>
          <w:lang w:val="hy-AM"/>
        </w:rPr>
      </w:pPr>
    </w:p>
    <w:p w14:paraId="3D644F1C" w14:textId="77777777" w:rsidR="00131F0B" w:rsidRPr="00200997" w:rsidRDefault="00131F0B" w:rsidP="00131F0B">
      <w:pPr>
        <w:pStyle w:val="NormalWeb"/>
        <w:shd w:val="clear" w:color="auto" w:fill="FFFFFF"/>
        <w:contextualSpacing/>
        <w:jc w:val="center"/>
        <w:rPr>
          <w:rFonts w:eastAsiaTheme="minorHAnsi" w:cstheme="minorBidi"/>
        </w:rPr>
      </w:pPr>
      <w:r w:rsidRPr="00200997">
        <w:rPr>
          <w:rFonts w:ascii="GHEA Grapalat" w:eastAsiaTheme="minorHAnsi" w:hAnsi="GHEA Grapalat" w:cstheme="minorBidi"/>
          <w:lang w:val="hy-AM"/>
        </w:rPr>
        <w:t>--------------------------------------------------------</w:t>
      </w:r>
      <w:r w:rsidRPr="00200997">
        <w:rPr>
          <w:rFonts w:ascii="GHEA Grapalat" w:eastAsiaTheme="minorHAnsi" w:hAnsi="GHEA Grapalat" w:cstheme="minorBidi"/>
        </w:rPr>
        <w:t>------------------</w:t>
      </w:r>
      <w:r w:rsidRPr="00200997">
        <w:rPr>
          <w:rFonts w:ascii="GHEA Grapalat" w:eastAsiaTheme="minorHAnsi" w:hAnsi="GHEA Grapalat" w:cstheme="minorBidi"/>
          <w:lang w:val="hy-AM"/>
        </w:rPr>
        <w:t>----------------------</w:t>
      </w:r>
      <w:r w:rsidRPr="00200997">
        <w:rPr>
          <w:rFonts w:eastAsiaTheme="minorHAnsi" w:cstheme="minorBidi"/>
        </w:rPr>
        <w:t xml:space="preserve"> </w:t>
      </w:r>
      <w:r w:rsidRPr="00200997">
        <w:rPr>
          <w:rFonts w:eastAsiaTheme="minorHAnsi" w:cstheme="minorBidi"/>
          <w:lang w:val="hy-AM"/>
        </w:rPr>
        <w:t>.</w:t>
      </w:r>
      <w:r w:rsidRPr="00200997">
        <w:rPr>
          <w:rFonts w:eastAsiaTheme="minorHAnsi" w:cstheme="minorBidi"/>
        </w:rPr>
        <w:t xml:space="preserve">                    </w:t>
      </w:r>
      <w:r w:rsidRPr="00200997">
        <w:rPr>
          <w:rFonts w:ascii="GHEA Grapalat" w:hAnsi="GHEA Grapalat"/>
          <w:sz w:val="16"/>
          <w:szCs w:val="16"/>
        </w:rPr>
        <w:t xml:space="preserve"> крайний  срок</w:t>
      </w:r>
      <w:r w:rsidRPr="00200997">
        <w:rPr>
          <w:rFonts w:ascii="GHEA Grapalat" w:eastAsiaTheme="minorHAnsi" w:hAnsi="GHEA Grapalat" w:cstheme="minorBidi"/>
          <w:sz w:val="16"/>
          <w:szCs w:val="16"/>
        </w:rPr>
        <w:t xml:space="preserve"> оказнаия услуг</w:t>
      </w:r>
      <w:r w:rsidRPr="00200997">
        <w:rPr>
          <w:rFonts w:ascii="GHEA Grapalat" w:hAnsi="GHEA Grapalat"/>
          <w:sz w:val="16"/>
          <w:szCs w:val="16"/>
        </w:rPr>
        <w:t>, предусмотренный заключаемым договором</w:t>
      </w:r>
    </w:p>
    <w:p w14:paraId="4C3BC6CE" w14:textId="77777777" w:rsidR="00131F0B" w:rsidRPr="00200997" w:rsidRDefault="00131F0B" w:rsidP="00131F0B">
      <w:pPr>
        <w:pStyle w:val="NormalWeb"/>
        <w:shd w:val="clear" w:color="auto" w:fill="FFFFFF"/>
        <w:contextualSpacing/>
        <w:jc w:val="center"/>
        <w:rPr>
          <w:rFonts w:eastAsiaTheme="minorHAnsi" w:cstheme="minorBidi"/>
        </w:rPr>
      </w:pPr>
    </w:p>
    <w:p w14:paraId="2C469A50" w14:textId="77777777" w:rsidR="00741367" w:rsidRPr="001666A7" w:rsidRDefault="00131F0B" w:rsidP="00131F0B">
      <w:pPr>
        <w:pStyle w:val="NormalWeb"/>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t>В день предоставления гарантии лицо, выдающее гарантию, с официального адреса</w:t>
      </w:r>
      <w:r w:rsidRPr="00200997">
        <w:rPr>
          <w:rFonts w:ascii="GHEA Grapalat" w:eastAsiaTheme="minorHAnsi" w:hAnsi="GHEA Grapalat" w:cstheme="minorBidi"/>
          <w:lang w:val="hy-AM"/>
        </w:rPr>
        <w:t xml:space="preserve"> </w:t>
      </w:r>
      <w:r w:rsidRPr="00200997">
        <w:rPr>
          <w:rFonts w:ascii="GHEA Grapalat" w:eastAsiaTheme="minorHAnsi" w:hAnsi="GHEA Grapalat" w:cstheme="minorBidi"/>
        </w:rPr>
        <w:t xml:space="preserve">электронной почты высылает воспроизведенный (отсканированный) с оригинала </w:t>
      </w:r>
      <w:r w:rsidRPr="00200997">
        <w:rPr>
          <w:rFonts w:ascii="GHEA Grapalat" w:eastAsiaTheme="minorHAnsi" w:hAnsi="GHEA Grapalat" w:cstheme="minorBidi"/>
        </w:rPr>
        <w:lastRenderedPageBreak/>
        <w:t>настоящей гарантии вариант также на адрес электронной почты секретаря оценочной комиссии</w:t>
      </w:r>
      <w:r w:rsidR="00741367" w:rsidRPr="001666A7">
        <w:rPr>
          <w:rFonts w:ascii="GHEA Grapalat" w:eastAsiaTheme="minorHAnsi" w:hAnsi="GHEA Grapalat" w:cstheme="minorBidi"/>
        </w:rPr>
        <w:t>-----------------------------------------------------------</w:t>
      </w:r>
      <w:r w:rsidRPr="00200997">
        <w:rPr>
          <w:rFonts w:ascii="GHEA Grapalat" w:eastAsiaTheme="minorHAnsi" w:hAnsi="GHEA Grapalat" w:cstheme="minorBidi"/>
        </w:rPr>
        <w:t xml:space="preserve">, </w:t>
      </w:r>
    </w:p>
    <w:p w14:paraId="2B9AC1DC" w14:textId="77777777" w:rsidR="00741367" w:rsidRPr="006E181F" w:rsidRDefault="00741367" w:rsidP="00741367">
      <w:pPr>
        <w:pStyle w:val="NormalWeb"/>
        <w:shd w:val="clear" w:color="auto" w:fill="FFFFFF"/>
        <w:contextualSpacing/>
        <w:jc w:val="both"/>
        <w:rPr>
          <w:rFonts w:ascii="GHEA Grapalat" w:eastAsiaTheme="minorHAnsi" w:hAnsi="GHEA Grapalat" w:cstheme="minorBidi"/>
        </w:rPr>
      </w:pPr>
      <w:r w:rsidRPr="006E181F">
        <w:rPr>
          <w:rStyle w:val="Strong"/>
          <w:sz w:val="20"/>
          <w:szCs w:val="20"/>
        </w:rPr>
        <w:t xml:space="preserve">                                                   </w:t>
      </w:r>
      <w:r w:rsidRPr="001666A7">
        <w:rPr>
          <w:rStyle w:val="Strong"/>
          <w:sz w:val="20"/>
          <w:szCs w:val="20"/>
        </w:rPr>
        <w:t xml:space="preserve">                                       </w:t>
      </w:r>
      <w:r w:rsidRPr="006E181F">
        <w:rPr>
          <w:rStyle w:val="Strong"/>
          <w:sz w:val="20"/>
          <w:szCs w:val="20"/>
        </w:rPr>
        <w:t xml:space="preserve">  </w:t>
      </w:r>
      <w:r>
        <w:rPr>
          <w:rStyle w:val="Strong"/>
          <w:b w:val="0"/>
          <w:bCs w:val="0"/>
          <w:sz w:val="20"/>
          <w:szCs w:val="20"/>
        </w:rPr>
        <w:t>адрес эл. почты секретаря</w:t>
      </w:r>
    </w:p>
    <w:p w14:paraId="6B0BE3BE" w14:textId="77777777" w:rsidR="00131F0B" w:rsidRPr="00200997" w:rsidRDefault="00131F0B" w:rsidP="00131F0B">
      <w:pPr>
        <w:pStyle w:val="NormalWeb"/>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t>указанный в приглашении к процедуре закупкок, организованной с целью заключения договора упомянутого в пункте 1 настоящей гарантии.</w:t>
      </w:r>
    </w:p>
    <w:p w14:paraId="422CF386" w14:textId="77777777" w:rsidR="00131F0B" w:rsidRPr="00B138F3" w:rsidRDefault="00131F0B" w:rsidP="00131F0B">
      <w:pPr>
        <w:pStyle w:val="NormalWeb"/>
        <w:shd w:val="clear" w:color="auto" w:fill="FFFFFF"/>
        <w:contextualSpacing/>
        <w:jc w:val="both"/>
        <w:rPr>
          <w:rStyle w:val="Strong"/>
          <w:rFonts w:ascii="GHEA Grapalat" w:hAnsi="GHEA Grapalat"/>
          <w:b w:val="0"/>
          <w:bCs w:val="0"/>
          <w:sz w:val="20"/>
          <w:szCs w:val="20"/>
        </w:rPr>
      </w:pPr>
    </w:p>
    <w:p w14:paraId="51872D20"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49DB0F79"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3ED6F8B" w14:textId="77777777" w:rsidR="00131F0B" w:rsidRPr="00616AAA" w:rsidRDefault="00131F0B" w:rsidP="00131F0B">
      <w:pPr>
        <w:pStyle w:val="NormalWeb"/>
        <w:shd w:val="clear" w:color="auto" w:fill="FFFFFF"/>
        <w:ind w:firstLine="374"/>
        <w:contextualSpacing/>
        <w:jc w:val="both"/>
        <w:rPr>
          <w:rFonts w:ascii="GHEA Grapalat" w:eastAsiaTheme="minorHAnsi" w:hAnsi="GHEA Grapalat" w:cstheme="minorBidi"/>
        </w:rPr>
      </w:pPr>
      <w:r w:rsidRPr="00616AAA">
        <w:rPr>
          <w:rFonts w:ascii="GHEA Grapalat" w:eastAsiaTheme="minorHAnsi" w:hAnsi="GHEA Grapalat" w:cstheme="minorBidi"/>
        </w:rPr>
        <w:t>1) копии заключенного договора N</w:t>
      </w:r>
      <w:r w:rsidRPr="00616AAA">
        <w:rPr>
          <w:rFonts w:ascii="GHEA Grapalat" w:eastAsiaTheme="minorHAnsi" w:hAnsi="GHEA Grapalat" w:cstheme="minorBidi"/>
          <w:lang w:val="hy-AM"/>
        </w:rPr>
        <w:t xml:space="preserve"> </w:t>
      </w:r>
      <w:r w:rsidRPr="00616AAA">
        <w:rPr>
          <w:rFonts w:ascii="GHEA Grapalat" w:eastAsiaTheme="minorHAnsi" w:hAnsi="GHEA Grapalat" w:cstheme="minorBidi"/>
        </w:rPr>
        <w:t xml:space="preserve">_____________________, включая </w:t>
      </w:r>
    </w:p>
    <w:p w14:paraId="76DD187C" w14:textId="77777777" w:rsidR="00131F0B" w:rsidRPr="00616AAA" w:rsidRDefault="00131F0B" w:rsidP="00131F0B">
      <w:pPr>
        <w:pStyle w:val="NormalWeb"/>
        <w:shd w:val="clear" w:color="auto" w:fill="FFFFFF"/>
        <w:contextualSpacing/>
        <w:jc w:val="both"/>
        <w:rPr>
          <w:rFonts w:ascii="GHEA Grapalat" w:eastAsiaTheme="minorHAnsi" w:hAnsi="GHEA Grapalat" w:cstheme="minorBidi"/>
          <w:sz w:val="18"/>
          <w:szCs w:val="18"/>
        </w:rPr>
      </w:pPr>
      <w:r w:rsidRPr="00616AAA">
        <w:rPr>
          <w:rFonts w:eastAsiaTheme="minorHAnsi" w:cstheme="minorBidi"/>
        </w:rPr>
        <w:t xml:space="preserve">                                                                         </w:t>
      </w:r>
      <w:r w:rsidRPr="00616AAA">
        <w:rPr>
          <w:rFonts w:ascii="GHEA Grapalat" w:eastAsiaTheme="minorHAnsi" w:hAnsi="GHEA Grapalat" w:cstheme="minorBidi"/>
          <w:sz w:val="18"/>
          <w:szCs w:val="18"/>
        </w:rPr>
        <w:t>номер заключаемого договара</w:t>
      </w:r>
    </w:p>
    <w:p w14:paraId="1B0149F4"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копии внесенных  в него изменений, дополнительных соглашений,</w:t>
      </w:r>
    </w:p>
    <w:p w14:paraId="1B7EE7B1"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E8B20CE"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616AAA">
          <w:rPr>
            <w:rStyle w:val="Hyperlink"/>
            <w:rFonts w:ascii="GHEA Grapalat" w:hAnsi="GHEA Grapalat"/>
            <w:color w:val="auto"/>
            <w:sz w:val="20"/>
            <w:szCs w:val="20"/>
            <w:lang w:val="hy-AM"/>
          </w:rPr>
          <w:t>www.procurement.am</w:t>
        </w:r>
      </w:hyperlink>
      <w:r w:rsidRPr="00616AAA">
        <w:rPr>
          <w:rFonts w:ascii="GHEA Grapalat" w:eastAsiaTheme="minorHAnsi" w:hAnsi="GHEA Grapalat" w:cstheme="minorBidi"/>
        </w:rPr>
        <w:t xml:space="preserve"> .</w:t>
      </w:r>
    </w:p>
    <w:p w14:paraId="6A765ED1"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206BFD"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7.</w:t>
      </w:r>
      <w:r w:rsidRPr="00616AAA">
        <w:t xml:space="preserve"> </w:t>
      </w:r>
      <w:r w:rsidRPr="00616AAA">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8DBB09D"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F133980"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8.</w:t>
      </w:r>
      <w:r w:rsidRPr="00616AAA">
        <w:t xml:space="preserve"> </w:t>
      </w:r>
      <w:r w:rsidRPr="00616AAA">
        <w:rPr>
          <w:rFonts w:ascii="GHEA Grapalat" w:eastAsiaTheme="minorHAnsi" w:hAnsi="GHEA Grapalat" w:cstheme="minorBidi"/>
        </w:rPr>
        <w:t>Лицо, выдающее гарантию, отклоняет требование бенефициара, если:</w:t>
      </w:r>
    </w:p>
    <w:p w14:paraId="6F919B65" w14:textId="77777777" w:rsidR="00131F0B" w:rsidRPr="00616AAA"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0035EDD"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2) требование представлено по истечении срока, установленного гарантией.</w:t>
      </w:r>
    </w:p>
    <w:p w14:paraId="5C5B10C9"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p>
    <w:p w14:paraId="2C9FDA51"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B873377" w14:textId="77777777" w:rsidR="00131F0B" w:rsidRPr="00616AAA" w:rsidRDefault="00131F0B" w:rsidP="00131F0B">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CCE0E22" w14:textId="77777777" w:rsidR="00131F0B"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8010724"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95C31">
        <w:rPr>
          <w:rFonts w:ascii="GHEA Grapalat" w:eastAsiaTheme="minorHAnsi" w:hAnsi="GHEA Grapalat" w:cstheme="minorBidi"/>
        </w:rPr>
        <w:t>12. В день предоставления гарантии лицо, выдающее гарантию, с официального адреса</w:t>
      </w:r>
      <w:r w:rsidRPr="00295C31">
        <w:rPr>
          <w:rFonts w:ascii="GHEA Grapalat" w:eastAsiaTheme="minorHAnsi" w:hAnsi="GHEA Grapalat" w:cstheme="minorBidi"/>
          <w:lang w:val="hy-AM"/>
        </w:rPr>
        <w:t xml:space="preserve"> </w:t>
      </w:r>
      <w:r w:rsidRPr="00295C3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0A7BD349"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sidRPr="00295C31">
        <w:rPr>
          <w:rFonts w:ascii="GHEA Grapalat" w:eastAsiaTheme="minorHAnsi" w:hAnsi="GHEA Grapalat" w:cstheme="minorBidi"/>
        </w:rPr>
        <w:t xml:space="preserve">                                             </w:t>
      </w:r>
      <w:r w:rsidRPr="00295C31">
        <w:rPr>
          <w:rFonts w:ascii="GHEA Grapalat" w:eastAsiaTheme="minorHAnsi" w:hAnsi="GHEA Grapalat" w:cstheme="minorBidi"/>
          <w:sz w:val="16"/>
          <w:szCs w:val="16"/>
        </w:rPr>
        <w:t>код процедуры</w:t>
      </w:r>
    </w:p>
    <w:p w14:paraId="4B655DE0"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rPr>
      </w:pPr>
    </w:p>
    <w:p w14:paraId="0ACF49B9"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295C31">
        <w:rPr>
          <w:rFonts w:ascii="GHEA Grapalat" w:hAnsi="GHEA Grapalat"/>
          <w:sz w:val="20"/>
          <w:szCs w:val="20"/>
          <w:lang w:val="hy-AM"/>
        </w:rPr>
        <w:t>Руководитель исполнительного органа</w:t>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14:paraId="4D4BEE89"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50ADDAD"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CE722DE" w14:textId="77777777" w:rsidR="00131F0B" w:rsidRPr="00295C31" w:rsidRDefault="00131F0B" w:rsidP="00131F0B">
      <w:pPr>
        <w:pStyle w:val="NormalWeb"/>
        <w:shd w:val="clear" w:color="auto" w:fill="FFFFFF"/>
        <w:spacing w:before="0" w:beforeAutospacing="0" w:after="0" w:afterAutospacing="0"/>
        <w:ind w:firstLine="375"/>
        <w:jc w:val="both"/>
        <w:rPr>
          <w:rFonts w:ascii="GHEA Grapalat" w:hAnsi="GHEA Grapalat"/>
          <w:sz w:val="20"/>
          <w:szCs w:val="20"/>
          <w:lang w:val="hy-AM"/>
        </w:rPr>
      </w:pP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14:paraId="0A318395" w14:textId="77777777" w:rsidR="00131F0B" w:rsidRPr="00AA2E36" w:rsidRDefault="00131F0B" w:rsidP="00131F0B">
      <w:pPr>
        <w:pStyle w:val="NormalWeb"/>
        <w:shd w:val="clear" w:color="auto" w:fill="FFFFFF"/>
        <w:spacing w:before="0" w:beforeAutospacing="0" w:after="0" w:afterAutospacing="0"/>
        <w:rPr>
          <w:rFonts w:ascii="GHEA Grapalat" w:hAnsi="GHEA Grapalat" w:cs="Sylfaen"/>
          <w:vertAlign w:val="superscript"/>
        </w:rPr>
      </w:pPr>
      <w:r w:rsidRPr="00295C31">
        <w:rPr>
          <w:rFonts w:ascii="GHEA Grapalat" w:hAnsi="GHEA Grapalat" w:cs="Sylfaen"/>
          <w:vertAlign w:val="superscript"/>
          <w:lang w:val="hy-AM"/>
        </w:rPr>
        <w:t xml:space="preserve">                                                        </w:t>
      </w:r>
      <w:r w:rsidRPr="00295C31">
        <w:rPr>
          <w:rFonts w:ascii="GHEA Grapalat" w:hAnsi="GHEA Grapalat" w:cs="Sylfaen"/>
          <w:vertAlign w:val="superscript"/>
        </w:rPr>
        <w:t>число, месяц, год</w:t>
      </w:r>
    </w:p>
    <w:p w14:paraId="289191F2" w14:textId="77777777" w:rsidR="00131F0B" w:rsidRPr="00FC3A49" w:rsidRDefault="00131F0B" w:rsidP="00131F0B">
      <w:pPr>
        <w:pStyle w:val="NormalWeb"/>
        <w:shd w:val="clear" w:color="auto" w:fill="FFFFFF"/>
        <w:spacing w:before="0" w:beforeAutospacing="0" w:after="0" w:afterAutospacing="0"/>
        <w:ind w:firstLine="375"/>
        <w:jc w:val="both"/>
        <w:rPr>
          <w:rFonts w:ascii="GHEA Grapalat" w:eastAsiaTheme="minorHAnsi" w:hAnsi="GHEA Grapalat" w:cstheme="minorBidi"/>
          <w:color w:val="FF0000"/>
          <w:lang w:val="hy-AM"/>
        </w:rPr>
      </w:pPr>
    </w:p>
    <w:p w14:paraId="7398A7D5" w14:textId="77777777" w:rsidR="00131F0B" w:rsidRPr="00FC3A49" w:rsidRDefault="00131F0B" w:rsidP="00131F0B">
      <w:pPr>
        <w:widowControl w:val="0"/>
        <w:spacing w:after="160"/>
        <w:ind w:left="567" w:right="565"/>
        <w:jc w:val="center"/>
        <w:rPr>
          <w:rFonts w:ascii="GHEA Grapalat" w:hAnsi="GHEA Grapalat"/>
          <w:b/>
          <w:color w:val="FF0000"/>
          <w:lang w:val="hy-AM"/>
        </w:rPr>
      </w:pPr>
    </w:p>
    <w:p w14:paraId="426B9C0D" w14:textId="77777777" w:rsidR="00131F0B" w:rsidRPr="00B138F3" w:rsidRDefault="00131F0B" w:rsidP="00131F0B">
      <w:pPr>
        <w:widowControl w:val="0"/>
        <w:spacing w:after="160"/>
        <w:ind w:left="567" w:right="565"/>
        <w:jc w:val="center"/>
        <w:rPr>
          <w:rFonts w:ascii="GHEA Grapalat" w:hAnsi="GHEA Grapalat"/>
          <w:b/>
        </w:rPr>
      </w:pPr>
    </w:p>
    <w:p w14:paraId="354E7A5C" w14:textId="77777777" w:rsidR="00131F0B" w:rsidRDefault="00131F0B" w:rsidP="00131F0B">
      <w:pPr>
        <w:rPr>
          <w:rFonts w:ascii="GHEA Grapalat" w:hAnsi="GHEA Grapalat"/>
          <w:b/>
        </w:rPr>
      </w:pPr>
      <w:r>
        <w:rPr>
          <w:rFonts w:ascii="GHEA Grapalat" w:hAnsi="GHEA Grapalat"/>
          <w:b/>
        </w:rPr>
        <w:br w:type="page"/>
      </w:r>
    </w:p>
    <w:p w14:paraId="1EB8FAE2" w14:textId="77777777"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14:paraId="397D7350" w14:textId="6874B812" w:rsidR="003B2F27" w:rsidRPr="00C95D0C" w:rsidRDefault="003B2F27" w:rsidP="003B2F27">
      <w:pPr>
        <w:pStyle w:val="BodyTextIndent3"/>
        <w:widowControl w:val="0"/>
        <w:spacing w:after="16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AB5994">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9D106A">
        <w:rPr>
          <w:rFonts w:ascii="GHEA Grapalat" w:hAnsi="GHEA Grapalat"/>
          <w:b/>
          <w:i/>
          <w:sz w:val="24"/>
          <w:szCs w:val="24"/>
          <w:lang w:val="en-GB"/>
        </w:rPr>
        <w:t>HFF-NTsDzB-2025/1</w:t>
      </w:r>
      <w:r>
        <w:rPr>
          <w:rStyle w:val="FootnoteReference"/>
          <w:rFonts w:ascii="GHEA Grapalat" w:hAnsi="GHEA Grapalat"/>
          <w:b/>
          <w:sz w:val="24"/>
          <w:szCs w:val="24"/>
        </w:rPr>
        <w:footnoteReference w:customMarkFollows="1" w:id="16"/>
        <w:t>*</w:t>
      </w:r>
    </w:p>
    <w:p w14:paraId="1CBD9B48" w14:textId="77777777" w:rsidR="003B2F27" w:rsidRPr="00AD29CE" w:rsidRDefault="003B2F27" w:rsidP="003B2F27">
      <w:pPr>
        <w:widowControl w:val="0"/>
        <w:spacing w:after="160" w:line="360" w:lineRule="auto"/>
        <w:jc w:val="right"/>
        <w:rPr>
          <w:rFonts w:ascii="GHEA Grapalat" w:hAnsi="GHEA Grapalat"/>
          <w:i/>
        </w:rPr>
      </w:pPr>
    </w:p>
    <w:p w14:paraId="30FADD1E" w14:textId="77777777" w:rsidR="003B2F27" w:rsidRPr="005A2703" w:rsidRDefault="003B2F27" w:rsidP="003B2F27">
      <w:pPr>
        <w:widowControl w:val="0"/>
        <w:spacing w:after="160" w:line="360" w:lineRule="auto"/>
        <w:ind w:firstLine="142"/>
        <w:jc w:val="center"/>
        <w:rPr>
          <w:rFonts w:ascii="GHEA Grapalat" w:hAnsi="GHEA Grapalat"/>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sidR="005A2703" w:rsidRPr="005A2703">
        <w:rPr>
          <w:rFonts w:ascii="GHEA Grapalat" w:hAnsi="GHEA Grapalat"/>
          <w:b/>
        </w:rPr>
        <w:t xml:space="preserve">КОНСУЛЬТАЦИОННЫХ УСЛУГ ПО РАЗРАБОТКЕ ПРОЕКТНО-СМЕТНОЙ ДОКУМЕНТАЦИЙ СТРОИТЕЛЬСТВА </w:t>
      </w:r>
      <w:r w:rsidR="00452591">
        <w:rPr>
          <w:rFonts w:ascii="GHEA Grapalat" w:hAnsi="GHEA Grapalat"/>
          <w:b/>
        </w:rPr>
        <w:t>ФУТБОЛЬНОЙ АКАДЕМИИ В ОБЩИНЕ ДАВТАШЕН Г. ЕРЕВАНА.</w:t>
      </w:r>
      <w:r w:rsidR="005A2703" w:rsidRPr="00936B04">
        <w:rPr>
          <w:rFonts w:ascii="GHEA Grapalat" w:hAnsi="GHEA Grapalat"/>
          <w:b/>
        </w:rPr>
        <w:t xml:space="preserve"> </w:t>
      </w:r>
      <w:r w:rsidRPr="00936B04">
        <w:rPr>
          <w:rFonts w:ascii="GHEA Grapalat" w:hAnsi="GHEA Grapalat"/>
          <w:b/>
        </w:rPr>
        <w:t xml:space="preserve">ДЛЯ НУЖД ГОСУДАРСТВА </w:t>
      </w:r>
    </w:p>
    <w:p w14:paraId="23019813"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4CE3A222" w14:textId="77777777" w:rsidTr="005B7138">
        <w:tc>
          <w:tcPr>
            <w:tcW w:w="4643" w:type="dxa"/>
          </w:tcPr>
          <w:p w14:paraId="0F33D205"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520CB75F"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53CFDE66" w14:textId="77777777" w:rsidR="003B2F27" w:rsidRPr="00D04EA3" w:rsidRDefault="003B2F27" w:rsidP="003B2F27">
      <w:pPr>
        <w:widowControl w:val="0"/>
        <w:spacing w:after="160" w:line="336" w:lineRule="auto"/>
        <w:jc w:val="center"/>
        <w:rPr>
          <w:rFonts w:ascii="GHEA Grapalat" w:hAnsi="GHEA Grapalat"/>
          <w:b/>
          <w:u w:val="single"/>
          <w:lang w:val="en-US"/>
        </w:rPr>
      </w:pPr>
    </w:p>
    <w:p w14:paraId="6893C60B" w14:textId="77777777"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08218FC8"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14:paraId="0A95A1D5"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96E285F"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14:paraId="020F7CA3" w14:textId="77777777"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14:paraId="272D2E91"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0B6030BF"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043ABF1F"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5CC2B06C" w14:textId="77777777"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14:paraId="33F706DC" w14:textId="77777777"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26CF07C8"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6F6A3FAC"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A199647"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22A7181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7F549660" w14:textId="77777777"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6B19E785" w14:textId="77777777"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14:paraId="5BD3C2E4" w14:textId="77777777" w:rsidR="00830C72" w:rsidRDefault="00830C72">
      <w:pPr>
        <w:rPr>
          <w:rFonts w:ascii="GHEA Grapalat" w:hAnsi="GHEA Grapalat"/>
          <w:lang w:val="hy-AM"/>
        </w:rPr>
      </w:pPr>
    </w:p>
    <w:p w14:paraId="65E87C1E"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14:paraId="22EE7C31" w14:textId="77777777"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321F2FD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717BA60B"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2F9DEAC2"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5843EA91"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408AB190"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23CAC8F1"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358B810B" w14:textId="77777777"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14:paraId="43E26561"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5F5800AB"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lastRenderedPageBreak/>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FootnoteReference"/>
          <w:rFonts w:ascii="GHEA Grapalat" w:hAnsi="GHEA Grapalat"/>
        </w:rPr>
        <w:footnoteReference w:customMarkFollows="1" w:id="17"/>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14:paraId="4E1E966F"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067DF2E6"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14:paraId="28DC1B7A"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1F16DA75"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4AC78AC0"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6422D631"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27800BF7"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_____ рабочих дней с рабочего дня, следующего за </w:t>
      </w:r>
      <w:r>
        <w:rPr>
          <w:rFonts w:ascii="GHEA Grapalat" w:hAnsi="GHEA Grapalat"/>
        </w:rPr>
        <w:lastRenderedPageBreak/>
        <w:t>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7657C75D" w14:textId="77777777"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20882350" w14:textId="77777777" w:rsidR="0034272D" w:rsidRDefault="0034272D" w:rsidP="003B2F27">
      <w:pPr>
        <w:widowControl w:val="0"/>
        <w:spacing w:after="160" w:line="336" w:lineRule="auto"/>
        <w:jc w:val="center"/>
        <w:rPr>
          <w:rFonts w:ascii="GHEA Grapalat" w:hAnsi="GHEA Grapalat"/>
          <w:b/>
        </w:rPr>
      </w:pPr>
    </w:p>
    <w:p w14:paraId="21BF7687"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4932D0F0"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18"/>
        <w:t>17</w:t>
      </w:r>
      <w:r>
        <w:rPr>
          <w:rFonts w:ascii="GHEA Grapalat" w:hAnsi="GHEA Grapalat"/>
        </w:rPr>
        <w:t>.</w:t>
      </w:r>
    </w:p>
    <w:p w14:paraId="3D86745C"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A2AB9D9"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04289E2A" w14:textId="77777777"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FootnoteReference"/>
          <w:rFonts w:ascii="GHEA Grapalat" w:hAnsi="GHEA Grapalat"/>
        </w:rPr>
        <w:t xml:space="preserve"> </w:t>
      </w:r>
      <w:r w:rsidR="00AD2CE2">
        <w:rPr>
          <w:rStyle w:val="FootnoteReference"/>
          <w:rFonts w:ascii="GHEA Grapalat" w:hAnsi="GHEA Grapalat"/>
        </w:rPr>
        <w:footnoteReference w:customMarkFollows="1" w:id="19"/>
        <w:t>18</w:t>
      </w:r>
      <w:r w:rsidRPr="00844C3A">
        <w:rPr>
          <w:rFonts w:ascii="GHEA Grapalat" w:hAnsi="GHEA Grapalat"/>
        </w:rPr>
        <w:t>.</w:t>
      </w:r>
    </w:p>
    <w:p w14:paraId="25486D0D" w14:textId="77777777"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xml:space="preserve">, в случае принятия в </w:t>
      </w:r>
      <w:r w:rsidR="00874744" w:rsidRPr="00A93A45">
        <w:rPr>
          <w:rFonts w:ascii="GHEA Grapalat" w:hAnsi="GHEA Grapalat"/>
        </w:rPr>
        <w:lastRenderedPageBreak/>
        <w:t>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 xml:space="preserve">----ого </w:t>
      </w:r>
      <w:r w:rsidRPr="00AD29CE">
        <w:rPr>
          <w:rFonts w:ascii="GHEA Grapalat" w:hAnsi="GHEA Grapalat"/>
        </w:rPr>
        <w:t xml:space="preserve"> декабря данного года. </w:t>
      </w:r>
    </w:p>
    <w:p w14:paraId="668C639D" w14:textId="77777777"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14:paraId="32D65A59" w14:textId="77777777" w:rsidR="003B2F27" w:rsidRPr="00F146DC" w:rsidRDefault="0020572B"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4.3 </w:t>
      </w:r>
      <w:r w:rsidR="003B2F27">
        <w:rPr>
          <w:rFonts w:ascii="GHEA Grapalat" w:hAnsi="GHEA Grapalat"/>
          <w:sz w:val="24"/>
          <w:szCs w:val="24"/>
        </w:rPr>
        <w:t>В</w:t>
      </w:r>
      <w:r w:rsidR="003B2F27" w:rsidRPr="00F77167">
        <w:rPr>
          <w:rFonts w:ascii="GHEA Grapalat" w:hAnsi="GHEA Grapalat"/>
          <w:sz w:val="24"/>
          <w:szCs w:val="24"/>
        </w:rPr>
        <w:t xml:space="preserve"> случае </w:t>
      </w:r>
      <w:r w:rsidR="003B2F27">
        <w:rPr>
          <w:rFonts w:ascii="GHEA Grapalat" w:hAnsi="GHEA Grapalat"/>
          <w:sz w:val="24"/>
          <w:szCs w:val="24"/>
        </w:rPr>
        <w:t>закупок</w:t>
      </w:r>
      <w:r w:rsidR="003B2F27"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003B2F27">
        <w:rPr>
          <w:rFonts w:ascii="GHEA Grapalat" w:hAnsi="GHEA Grapalat"/>
          <w:sz w:val="24"/>
          <w:szCs w:val="24"/>
        </w:rPr>
        <w:t xml:space="preserve"> ВС</w:t>
      </w:r>
      <w:r w:rsidR="003B2F27" w:rsidRPr="00104AE5">
        <w:rPr>
          <w:rFonts w:ascii="GHEA Grapalat" w:hAnsi="GHEA Grapalat"/>
          <w:sz w:val="24"/>
          <w:szCs w:val="24"/>
        </w:rPr>
        <w:t>=</w:t>
      </w:r>
      <w:r w:rsidR="003B2F27" w:rsidRPr="00F146DC">
        <w:rPr>
          <w:rFonts w:ascii="GHEA Grapalat" w:hAnsi="GHEA Grapalat"/>
          <w:sz w:val="24"/>
          <w:szCs w:val="24"/>
        </w:rPr>
        <w:t xml:space="preserve"> </w:t>
      </w:r>
      <w:r w:rsidR="003B2F27" w:rsidRPr="00D87896">
        <w:rPr>
          <w:rFonts w:ascii="GHEA Grapalat" w:hAnsi="GHEA Grapalat"/>
          <w:sz w:val="24"/>
          <w:szCs w:val="24"/>
        </w:rPr>
        <w:t>ЦУ/СЦx</w:t>
      </w:r>
      <w:r w:rsidR="003B2F27">
        <w:rPr>
          <w:rFonts w:ascii="GHEA Grapalat" w:hAnsi="GHEA Grapalat"/>
          <w:sz w:val="24"/>
          <w:szCs w:val="24"/>
        </w:rPr>
        <w:t>У</w:t>
      </w:r>
      <w:r w:rsidR="003B2F27" w:rsidRPr="00D87896">
        <w:rPr>
          <w:rFonts w:ascii="GHEA Grapalat" w:hAnsi="GHEA Grapalat"/>
          <w:sz w:val="24"/>
          <w:szCs w:val="24"/>
        </w:rPr>
        <w:t>x</w:t>
      </w:r>
      <w:r w:rsidR="003B2F27">
        <w:rPr>
          <w:rFonts w:ascii="GHEA Grapalat" w:hAnsi="GHEA Grapalat"/>
          <w:sz w:val="24"/>
          <w:szCs w:val="24"/>
        </w:rPr>
        <w:t>К</w:t>
      </w:r>
    </w:p>
    <w:p w14:paraId="6454D9C7"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14:paraId="26339225"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14:paraId="237A49AB"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14:paraId="2568EFC0"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14:paraId="45C26F4B" w14:textId="77777777"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5C3713">
        <w:rPr>
          <w:rStyle w:val="FootnoteReference"/>
          <w:rFonts w:ascii="GHEA Grapalat" w:hAnsi="GHEA Grapalat" w:cs="Sylfaen"/>
        </w:rPr>
        <w:footnoteReference w:customMarkFollows="1" w:id="20"/>
        <w:t>19</w:t>
      </w:r>
    </w:p>
    <w:p w14:paraId="4F346238" w14:textId="77777777" w:rsidR="003B2F27" w:rsidRPr="00AD29CE" w:rsidRDefault="003B2F27" w:rsidP="003B2F27">
      <w:pPr>
        <w:widowControl w:val="0"/>
        <w:spacing w:after="160" w:line="360" w:lineRule="auto"/>
        <w:ind w:firstLine="720"/>
        <w:jc w:val="center"/>
        <w:rPr>
          <w:rFonts w:ascii="GHEA Grapalat" w:hAnsi="GHEA Grapalat" w:cs="Sylfaen"/>
        </w:rPr>
      </w:pPr>
    </w:p>
    <w:p w14:paraId="27A8CD3F" w14:textId="77777777" w:rsidR="00D932B2" w:rsidRDefault="00D932B2">
      <w:pPr>
        <w:rPr>
          <w:rFonts w:ascii="GHEA Grapalat" w:hAnsi="GHEA Grapalat"/>
          <w:b/>
        </w:rPr>
      </w:pPr>
      <w:r>
        <w:rPr>
          <w:rFonts w:ascii="GHEA Grapalat" w:hAnsi="GHEA Grapalat"/>
          <w:b/>
        </w:rPr>
        <w:br w:type="page"/>
      </w:r>
    </w:p>
    <w:p w14:paraId="11D6A7A1"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14:paraId="72E998B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06956EE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FootnoteReference"/>
          <w:rFonts w:ascii="GHEA Grapalat" w:hAnsi="GHEA Grapalat"/>
        </w:rPr>
        <w:footnoteReference w:customMarkFollows="1" w:id="21"/>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2DCCE259"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281433E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2A189211"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 xml:space="preserve">За нарушение Заказчиком предусмотренного пунктом 4.2 договора срока, </w:t>
      </w:r>
      <w:r w:rsidRPr="00AD29CE">
        <w:rPr>
          <w:rFonts w:ascii="GHEA Grapalat" w:hAnsi="GHEA Grapalat"/>
        </w:rPr>
        <w:lastRenderedPageBreak/>
        <w:t>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14:paraId="0BA86BE6"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5740023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4DA2B407" w14:textId="77777777" w:rsidR="003B2F27" w:rsidRPr="00AD29CE" w:rsidRDefault="003B2F27" w:rsidP="003B2F27">
      <w:pPr>
        <w:widowControl w:val="0"/>
        <w:spacing w:after="160" w:line="360" w:lineRule="auto"/>
        <w:ind w:firstLine="720"/>
        <w:jc w:val="center"/>
        <w:rPr>
          <w:rFonts w:ascii="GHEA Grapalat" w:hAnsi="GHEA Grapalat" w:cs="Sylfaen"/>
        </w:rPr>
      </w:pPr>
    </w:p>
    <w:p w14:paraId="75E15086"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5FDB18AB"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734E38DA" w14:textId="77777777" w:rsidR="0043443E" w:rsidRPr="00E661BE" w:rsidRDefault="0043443E" w:rsidP="00810966">
      <w:pPr>
        <w:jc w:val="center"/>
        <w:rPr>
          <w:rFonts w:ascii="GHEA Grapalat" w:hAnsi="GHEA Grapalat"/>
          <w:b/>
        </w:rPr>
      </w:pPr>
    </w:p>
    <w:p w14:paraId="1AE7F025" w14:textId="77777777" w:rsidR="003B2F27" w:rsidRPr="00E661BE" w:rsidRDefault="003B2F27" w:rsidP="00810966">
      <w:pPr>
        <w:jc w:val="center"/>
        <w:rPr>
          <w:rFonts w:ascii="GHEA Grapalat" w:hAnsi="GHEA Grapalat"/>
          <w:b/>
        </w:rPr>
      </w:pPr>
      <w:r w:rsidRPr="00AD29CE">
        <w:rPr>
          <w:rFonts w:ascii="GHEA Grapalat" w:hAnsi="GHEA Grapalat"/>
          <w:b/>
        </w:rPr>
        <w:t>7. ИНЫЕ УСЛОВИЯ</w:t>
      </w:r>
    </w:p>
    <w:p w14:paraId="4EF4731D" w14:textId="77777777" w:rsidR="0043443E" w:rsidRPr="00E661BE" w:rsidRDefault="0043443E" w:rsidP="00810966">
      <w:pPr>
        <w:jc w:val="center"/>
        <w:rPr>
          <w:rFonts w:ascii="GHEA Grapalat" w:hAnsi="GHEA Grapalat" w:cs="Sylfaen"/>
          <w:b/>
        </w:rPr>
      </w:pPr>
    </w:p>
    <w:p w14:paraId="12F0F7CE"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415F4C43" w14:textId="77777777"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 xml:space="preserve">Условием исполнения сторонами прав и обязанностей, предусмотренных </w:t>
      </w:r>
      <w:r w:rsidRPr="00AD29CE">
        <w:rPr>
          <w:rFonts w:ascii="GHEA Grapalat" w:hAnsi="GHEA Grapalat"/>
        </w:rPr>
        <w:lastRenderedPageBreak/>
        <w:t>договором, является обстоятельство учета договора Министерством финансов Республики Армения.</w:t>
      </w:r>
      <w:r w:rsidR="004517F5">
        <w:rPr>
          <w:rStyle w:val="FootnoteReference"/>
          <w:rFonts w:ascii="GHEA Grapalat" w:hAnsi="GHEA Grapalat" w:cs="Sylfaen"/>
        </w:rPr>
        <w:footnoteReference w:customMarkFollows="1" w:id="22"/>
        <w:t>21</w:t>
      </w:r>
    </w:p>
    <w:p w14:paraId="7FFD898B"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C928638"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5C33DB66"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4C74B5B7"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346C0945"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w:t>
      </w:r>
      <w:r w:rsidRPr="00AD29CE">
        <w:rPr>
          <w:rFonts w:ascii="GHEA Grapalat" w:hAnsi="GHEA Grapalat"/>
        </w:rPr>
        <w:lastRenderedPageBreak/>
        <w:t>изменений, которые приводят к искусственному изменению объемов закупаемой услуги или цены единицы приобретаемой услуги или цены договора.</w:t>
      </w:r>
    </w:p>
    <w:p w14:paraId="2FAC631A"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362976B"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78579578"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530E263C"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23"/>
        <w:t>22</w:t>
      </w:r>
      <w:r w:rsidRPr="00AD29CE">
        <w:rPr>
          <w:rFonts w:ascii="GHEA Grapalat" w:hAnsi="GHEA Grapalat"/>
        </w:rPr>
        <w:t>.</w:t>
      </w:r>
    </w:p>
    <w:p w14:paraId="60DDBF8F"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24"/>
        <w:t>23</w:t>
      </w:r>
      <w:r w:rsidRPr="00AD29CE">
        <w:rPr>
          <w:rFonts w:ascii="GHEA Grapalat" w:hAnsi="GHEA Grapalat"/>
        </w:rPr>
        <w:t>.</w:t>
      </w:r>
    </w:p>
    <w:p w14:paraId="360AC324"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5ED0F06"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 xml:space="preserve">В условиях надлежащего исполнения договора, выгода (сбережения) или </w:t>
      </w:r>
      <w:r w:rsidRPr="00AD29CE">
        <w:rPr>
          <w:rFonts w:ascii="GHEA Grapalat" w:hAnsi="GHEA Grapalat"/>
        </w:rPr>
        <w:lastRenderedPageBreak/>
        <w:t>понесенные убытки сторон (Исполнителя или Заказчика) — это выгода или убытки, понесенные данной стороной.</w:t>
      </w:r>
    </w:p>
    <w:p w14:paraId="026635F2"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26303372"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22326E8A" w14:textId="77777777"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03C7719D"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 xml:space="preserve">судебном </w:t>
      </w:r>
      <w:r w:rsidR="008A29BA">
        <w:rPr>
          <w:rFonts w:ascii="GHEA Grapalat" w:hAnsi="GHEA Grapalat"/>
        </w:rPr>
        <w:lastRenderedPageBreak/>
        <w:t>порядке.</w:t>
      </w:r>
    </w:p>
    <w:p w14:paraId="155E4078"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5BDC0A6B" w14:textId="77777777"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23888802"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r w:rsidR="002B2DF0" w:rsidRPr="00842146">
        <w:rPr>
          <w:rFonts w:ascii="GHEA Grapalat" w:hAnsi="GHEA Grapalat"/>
        </w:rPr>
        <w:t>двадцатипя</w:t>
      </w:r>
      <w:r w:rsidRPr="00842146">
        <w:rPr>
          <w:rFonts w:ascii="GHEA Grapalat" w:hAnsi="GHEA Grapalat"/>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 xml:space="preserve">" </w:t>
      </w:r>
      <w:r w:rsidR="00936F41">
        <w:rPr>
          <w:rFonts w:ascii="GHEA Grapalat" w:hAnsi="GHEA Grapalat"/>
        </w:rPr>
        <w:t xml:space="preserve"> </w:t>
      </w:r>
      <w:r w:rsidR="00936F41" w:rsidRPr="00842146">
        <w:rPr>
          <w:rFonts w:ascii="GHEA Grapalat" w:hAnsi="GHEA Grapalat"/>
        </w:rPr>
        <w:t>подпункта 1</w:t>
      </w:r>
      <w:r w:rsidR="00936F41">
        <w:rPr>
          <w:rFonts w:ascii="GHEA Grapalat" w:hAnsi="GHEA Grapalat"/>
        </w:rPr>
        <w:t xml:space="preserve"> и </w:t>
      </w:r>
      <w:r w:rsidRPr="00842146">
        <w:rPr>
          <w:rFonts w:ascii="GHEA Grapalat" w:hAnsi="GHEA Grapalat"/>
        </w:rPr>
        <w:t>абзаца "б" подпункта 1</w:t>
      </w:r>
      <w:r w:rsidR="002C12AE" w:rsidRPr="00842146">
        <w:rPr>
          <w:rFonts w:ascii="GHEA Grapalat" w:hAnsi="GHEA Grapalat"/>
        </w:rPr>
        <w:t>7</w:t>
      </w:r>
      <w:r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Pr="00842146">
        <w:rPr>
          <w:rFonts w:ascii="GHEA Grapalat" w:hAnsi="GHEA Grapalat"/>
        </w:rPr>
        <w:t xml:space="preserve"> </w:t>
      </w:r>
      <w:r w:rsidR="00A15315" w:rsidRPr="00842146">
        <w:rPr>
          <w:rFonts w:ascii="GHEA Grapalat" w:hAnsi="GHEA Grapalat"/>
        </w:rPr>
        <w:t xml:space="preserve">квалификации и </w:t>
      </w:r>
      <w:r w:rsidRPr="00842146">
        <w:rPr>
          <w:rFonts w:ascii="GHEA Grapalat" w:hAnsi="GHEA Grapalat"/>
        </w:rPr>
        <w:t>договора представленн</w:t>
      </w:r>
      <w:r w:rsidR="00A27144" w:rsidRPr="00842146">
        <w:rPr>
          <w:rFonts w:ascii="GHEA Grapalat" w:hAnsi="GHEA Grapalat"/>
        </w:rPr>
        <w:t>ых</w:t>
      </w:r>
      <w:r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842146">
        <w:rPr>
          <w:rStyle w:val="FootnoteReference"/>
          <w:rFonts w:ascii="GHEA Grapalat" w:hAnsi="GHEA Grapalat"/>
        </w:rPr>
        <w:footnoteReference w:customMarkFollows="1" w:id="25"/>
        <w:t>24</w:t>
      </w:r>
    </w:p>
    <w:p w14:paraId="47D68619" w14:textId="77777777" w:rsidR="003B2F27" w:rsidRPr="00AD29CE" w:rsidRDefault="003B2F27" w:rsidP="003B2F27">
      <w:pPr>
        <w:widowControl w:val="0"/>
        <w:spacing w:after="160" w:line="360" w:lineRule="auto"/>
        <w:rPr>
          <w:rFonts w:ascii="GHEA Grapalat" w:hAnsi="GHEA Grapalat"/>
        </w:rPr>
      </w:pPr>
    </w:p>
    <w:p w14:paraId="0BE350F7"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58AD606B" w14:textId="77777777" w:rsidTr="005B7138">
        <w:trPr>
          <w:jc w:val="center"/>
        </w:trPr>
        <w:tc>
          <w:tcPr>
            <w:tcW w:w="4536" w:type="dxa"/>
          </w:tcPr>
          <w:p w14:paraId="2AA5CC14"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3592E585"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5F7BF961"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321AE4D1" w14:textId="77777777" w:rsidR="003B2F27" w:rsidRDefault="003B2F27" w:rsidP="005B7138">
            <w:pPr>
              <w:widowControl w:val="0"/>
              <w:spacing w:after="160" w:line="360" w:lineRule="auto"/>
              <w:jc w:val="center"/>
              <w:rPr>
                <w:rFonts w:ascii="GHEA Grapalat" w:hAnsi="GHEA Grapalat"/>
                <w:lang w:val="en-US"/>
              </w:rPr>
            </w:pPr>
          </w:p>
          <w:p w14:paraId="4CC8F2F4"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541D49FD"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02AC5677"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287DC7C2"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7C651D9D" w14:textId="77777777" w:rsidR="003B2F27" w:rsidRDefault="003B2F27" w:rsidP="005B7138">
            <w:pPr>
              <w:widowControl w:val="0"/>
              <w:spacing w:after="160" w:line="360" w:lineRule="auto"/>
              <w:jc w:val="center"/>
              <w:rPr>
                <w:rFonts w:ascii="GHEA Grapalat" w:hAnsi="GHEA Grapalat"/>
                <w:lang w:val="en-US"/>
              </w:rPr>
            </w:pPr>
          </w:p>
          <w:p w14:paraId="4E2E1375"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E58DED0" w14:textId="77777777" w:rsidR="003B2F27" w:rsidRPr="00AD29CE" w:rsidRDefault="003B2F27" w:rsidP="003B2F27">
      <w:pPr>
        <w:widowControl w:val="0"/>
        <w:spacing w:after="160" w:line="360" w:lineRule="auto"/>
        <w:ind w:firstLine="709"/>
        <w:jc w:val="center"/>
        <w:rPr>
          <w:rFonts w:ascii="GHEA Grapalat" w:hAnsi="GHEA Grapalat"/>
          <w:b/>
        </w:rPr>
      </w:pPr>
    </w:p>
    <w:p w14:paraId="0268814C"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7E34E8C4"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4ED2B532" w14:textId="77777777" w:rsidR="003B2F27" w:rsidRDefault="003B2F27" w:rsidP="003B2F27">
      <w:pPr>
        <w:rPr>
          <w:rFonts w:ascii="GHEA Grapalat" w:hAnsi="GHEA Grapalat"/>
        </w:rPr>
      </w:pPr>
      <w:r>
        <w:rPr>
          <w:rFonts w:ascii="GHEA Grapalat" w:hAnsi="GHEA Grapalat"/>
        </w:rPr>
        <w:br w:type="page"/>
      </w:r>
    </w:p>
    <w:p w14:paraId="047E11AA"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737859B5" w14:textId="3702A388"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к Договору под кодом</w:t>
      </w:r>
      <w:r w:rsidR="00A81646">
        <w:rPr>
          <w:rFonts w:ascii="GHEA Grapalat" w:hAnsi="GHEA Grapalat"/>
          <w:i/>
        </w:rPr>
        <w:t xml:space="preserve"> </w:t>
      </w:r>
      <w:r w:rsidR="009D106A">
        <w:rPr>
          <w:rFonts w:ascii="GHEA Grapalat" w:hAnsi="GHEA Grapalat"/>
          <w:b/>
          <w:i/>
          <w:lang w:val="en-GB"/>
        </w:rPr>
        <w:t>HFF-NTsDzB-2025/1</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B16625F" w14:textId="77777777" w:rsidR="003B2F27" w:rsidRPr="00AD29CE" w:rsidRDefault="003B2F27" w:rsidP="003B2F27">
      <w:pPr>
        <w:widowControl w:val="0"/>
        <w:spacing w:after="160" w:line="360" w:lineRule="auto"/>
        <w:jc w:val="center"/>
        <w:rPr>
          <w:rFonts w:ascii="GHEA Grapalat" w:hAnsi="GHEA Grapalat"/>
        </w:rPr>
      </w:pPr>
    </w:p>
    <w:p w14:paraId="54C8CCD3" w14:textId="77777777"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p>
    <w:p w14:paraId="36668D4D"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5"/>
        <w:gridCol w:w="1512"/>
        <w:gridCol w:w="1516"/>
        <w:gridCol w:w="972"/>
        <w:gridCol w:w="1097"/>
        <w:gridCol w:w="692"/>
        <w:gridCol w:w="931"/>
        <w:gridCol w:w="1032"/>
      </w:tblGrid>
      <w:tr w:rsidR="002E6DC4" w:rsidRPr="007B29D3" w14:paraId="2D9A744D" w14:textId="77777777" w:rsidTr="002E6DC4">
        <w:tc>
          <w:tcPr>
            <w:tcW w:w="5000" w:type="pct"/>
            <w:gridSpan w:val="8"/>
          </w:tcPr>
          <w:p w14:paraId="174783DD" w14:textId="77777777" w:rsidR="002E6DC4" w:rsidRPr="007B29D3" w:rsidRDefault="002E6DC4" w:rsidP="00120954">
            <w:pPr>
              <w:widowControl w:val="0"/>
              <w:spacing w:after="120"/>
              <w:jc w:val="center"/>
              <w:rPr>
                <w:rFonts w:ascii="Sylfaen" w:hAnsi="Sylfaen"/>
                <w:sz w:val="20"/>
              </w:rPr>
            </w:pPr>
            <w:r w:rsidRPr="007B29D3">
              <w:rPr>
                <w:rFonts w:ascii="Sylfaen" w:hAnsi="Sylfaen"/>
                <w:sz w:val="20"/>
              </w:rPr>
              <w:t>Услуги</w:t>
            </w:r>
          </w:p>
        </w:tc>
      </w:tr>
      <w:tr w:rsidR="002E6DC4" w:rsidRPr="007B29D3" w14:paraId="227A1AAB" w14:textId="77777777" w:rsidTr="00200F4D">
        <w:trPr>
          <w:trHeight w:val="219"/>
        </w:trPr>
        <w:tc>
          <w:tcPr>
            <w:tcW w:w="826" w:type="pct"/>
            <w:vMerge w:val="restart"/>
            <w:vAlign w:val="center"/>
          </w:tcPr>
          <w:p w14:paraId="196C7E99"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номер предусмотренного приглашением лота</w:t>
            </w:r>
          </w:p>
        </w:tc>
        <w:tc>
          <w:tcPr>
            <w:tcW w:w="814" w:type="pct"/>
            <w:vMerge w:val="restart"/>
            <w:vAlign w:val="center"/>
          </w:tcPr>
          <w:p w14:paraId="72417824"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промежуточный код, предусмотренный планом закупок по классификации ЕЗК (CPV)</w:t>
            </w:r>
          </w:p>
        </w:tc>
        <w:tc>
          <w:tcPr>
            <w:tcW w:w="816" w:type="pct"/>
            <w:vMerge w:val="restart"/>
            <w:vAlign w:val="center"/>
          </w:tcPr>
          <w:p w14:paraId="54AADEA2"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техническая характеристика</w:t>
            </w:r>
          </w:p>
        </w:tc>
        <w:tc>
          <w:tcPr>
            <w:tcW w:w="523" w:type="pct"/>
            <w:vMerge w:val="restart"/>
            <w:vAlign w:val="center"/>
          </w:tcPr>
          <w:p w14:paraId="3A2BD9DF"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единица измерения</w:t>
            </w:r>
          </w:p>
        </w:tc>
        <w:tc>
          <w:tcPr>
            <w:tcW w:w="591" w:type="pct"/>
            <w:vMerge w:val="restart"/>
            <w:vAlign w:val="center"/>
          </w:tcPr>
          <w:p w14:paraId="3F5224DE"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общая цена/драмов РА</w:t>
            </w:r>
          </w:p>
        </w:tc>
        <w:tc>
          <w:tcPr>
            <w:tcW w:w="373" w:type="pct"/>
            <w:vMerge w:val="restart"/>
            <w:vAlign w:val="center"/>
          </w:tcPr>
          <w:p w14:paraId="4D5D1EDB"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общий объем</w:t>
            </w:r>
          </w:p>
        </w:tc>
        <w:tc>
          <w:tcPr>
            <w:tcW w:w="1057" w:type="pct"/>
            <w:gridSpan w:val="2"/>
            <w:vAlign w:val="center"/>
          </w:tcPr>
          <w:p w14:paraId="087598F8"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предоставления</w:t>
            </w:r>
          </w:p>
        </w:tc>
      </w:tr>
      <w:tr w:rsidR="002E6DC4" w:rsidRPr="007B29D3" w14:paraId="23B1DD5F" w14:textId="77777777" w:rsidTr="00200F4D">
        <w:trPr>
          <w:trHeight w:val="445"/>
        </w:trPr>
        <w:tc>
          <w:tcPr>
            <w:tcW w:w="826" w:type="pct"/>
            <w:vMerge/>
            <w:vAlign w:val="center"/>
          </w:tcPr>
          <w:p w14:paraId="415DCAEB" w14:textId="77777777" w:rsidR="002E6DC4" w:rsidRPr="008A3BB1" w:rsidRDefault="002E6DC4" w:rsidP="00120954">
            <w:pPr>
              <w:jc w:val="center"/>
              <w:rPr>
                <w:rFonts w:ascii="Sylfaen" w:hAnsi="Sylfaen"/>
                <w:sz w:val="18"/>
                <w:szCs w:val="18"/>
              </w:rPr>
            </w:pPr>
          </w:p>
        </w:tc>
        <w:tc>
          <w:tcPr>
            <w:tcW w:w="814" w:type="pct"/>
            <w:vMerge/>
            <w:vAlign w:val="center"/>
          </w:tcPr>
          <w:p w14:paraId="463E6712" w14:textId="77777777" w:rsidR="002E6DC4" w:rsidRPr="008A3BB1" w:rsidRDefault="002E6DC4" w:rsidP="00120954">
            <w:pPr>
              <w:jc w:val="center"/>
              <w:rPr>
                <w:rFonts w:ascii="Sylfaen" w:hAnsi="Sylfaen"/>
                <w:sz w:val="18"/>
                <w:szCs w:val="18"/>
              </w:rPr>
            </w:pPr>
          </w:p>
        </w:tc>
        <w:tc>
          <w:tcPr>
            <w:tcW w:w="816" w:type="pct"/>
            <w:vMerge/>
            <w:vAlign w:val="center"/>
          </w:tcPr>
          <w:p w14:paraId="6305053D" w14:textId="77777777" w:rsidR="002E6DC4" w:rsidRPr="008A3BB1" w:rsidRDefault="002E6DC4" w:rsidP="00120954">
            <w:pPr>
              <w:jc w:val="center"/>
              <w:rPr>
                <w:rFonts w:ascii="Sylfaen" w:hAnsi="Sylfaen"/>
                <w:sz w:val="18"/>
                <w:szCs w:val="18"/>
              </w:rPr>
            </w:pPr>
          </w:p>
        </w:tc>
        <w:tc>
          <w:tcPr>
            <w:tcW w:w="523" w:type="pct"/>
            <w:vMerge/>
            <w:vAlign w:val="center"/>
          </w:tcPr>
          <w:p w14:paraId="52A6DDFC" w14:textId="77777777" w:rsidR="002E6DC4" w:rsidRPr="008A3BB1" w:rsidRDefault="002E6DC4" w:rsidP="00120954">
            <w:pPr>
              <w:jc w:val="center"/>
              <w:rPr>
                <w:rFonts w:ascii="Sylfaen" w:hAnsi="Sylfaen"/>
                <w:sz w:val="18"/>
                <w:szCs w:val="18"/>
              </w:rPr>
            </w:pPr>
          </w:p>
        </w:tc>
        <w:tc>
          <w:tcPr>
            <w:tcW w:w="591" w:type="pct"/>
            <w:vMerge/>
            <w:vAlign w:val="center"/>
          </w:tcPr>
          <w:p w14:paraId="669EEACE" w14:textId="77777777" w:rsidR="002E6DC4" w:rsidRPr="008A3BB1" w:rsidRDefault="002E6DC4" w:rsidP="00120954">
            <w:pPr>
              <w:jc w:val="center"/>
              <w:rPr>
                <w:rFonts w:ascii="Sylfaen" w:hAnsi="Sylfaen"/>
                <w:sz w:val="18"/>
                <w:szCs w:val="18"/>
              </w:rPr>
            </w:pPr>
          </w:p>
        </w:tc>
        <w:tc>
          <w:tcPr>
            <w:tcW w:w="373" w:type="pct"/>
            <w:vMerge/>
            <w:vAlign w:val="center"/>
          </w:tcPr>
          <w:p w14:paraId="79A2CE01" w14:textId="77777777" w:rsidR="002E6DC4" w:rsidRPr="008A3BB1" w:rsidRDefault="002E6DC4" w:rsidP="00120954">
            <w:pPr>
              <w:jc w:val="center"/>
              <w:rPr>
                <w:rFonts w:ascii="Sylfaen" w:hAnsi="Sylfaen"/>
                <w:sz w:val="18"/>
                <w:szCs w:val="18"/>
              </w:rPr>
            </w:pPr>
          </w:p>
        </w:tc>
        <w:tc>
          <w:tcPr>
            <w:tcW w:w="501" w:type="pct"/>
            <w:vAlign w:val="center"/>
          </w:tcPr>
          <w:p w14:paraId="75C5EF27"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адрес</w:t>
            </w:r>
          </w:p>
        </w:tc>
        <w:tc>
          <w:tcPr>
            <w:tcW w:w="556" w:type="pct"/>
            <w:vAlign w:val="center"/>
          </w:tcPr>
          <w:p w14:paraId="45748F7F" w14:textId="77777777" w:rsidR="002E6DC4" w:rsidRPr="008A3BB1" w:rsidRDefault="002E6DC4" w:rsidP="00120954">
            <w:pPr>
              <w:widowControl w:val="0"/>
              <w:spacing w:after="120"/>
              <w:jc w:val="center"/>
              <w:rPr>
                <w:rFonts w:ascii="Sylfaen" w:hAnsi="Sylfaen"/>
                <w:sz w:val="18"/>
              </w:rPr>
            </w:pPr>
            <w:r w:rsidRPr="008A3BB1">
              <w:rPr>
                <w:rFonts w:ascii="Sylfaen" w:hAnsi="Sylfaen"/>
                <w:sz w:val="18"/>
              </w:rPr>
              <w:t>срок</w:t>
            </w:r>
          </w:p>
        </w:tc>
      </w:tr>
      <w:tr w:rsidR="002E6DC4" w:rsidRPr="00E21101" w14:paraId="69B390FC" w14:textId="77777777" w:rsidTr="00200F4D">
        <w:trPr>
          <w:trHeight w:val="1385"/>
        </w:trPr>
        <w:tc>
          <w:tcPr>
            <w:tcW w:w="826" w:type="pct"/>
            <w:vAlign w:val="center"/>
          </w:tcPr>
          <w:p w14:paraId="79863E01" w14:textId="77777777" w:rsidR="002E6DC4" w:rsidRPr="007B29D3" w:rsidRDefault="002E6DC4" w:rsidP="00120954">
            <w:pPr>
              <w:widowControl w:val="0"/>
              <w:jc w:val="center"/>
              <w:rPr>
                <w:rFonts w:ascii="Sylfaen" w:hAnsi="Sylfaen"/>
                <w:sz w:val="20"/>
              </w:rPr>
            </w:pPr>
            <w:r w:rsidRPr="007B29D3">
              <w:rPr>
                <w:rFonts w:ascii="Sylfaen" w:hAnsi="Sylfaen"/>
                <w:sz w:val="20"/>
              </w:rPr>
              <w:t>1</w:t>
            </w:r>
          </w:p>
        </w:tc>
        <w:tc>
          <w:tcPr>
            <w:tcW w:w="814" w:type="pct"/>
            <w:vAlign w:val="center"/>
          </w:tcPr>
          <w:p w14:paraId="2E05AAEB" w14:textId="0D14859E" w:rsidR="002E6DC4" w:rsidRPr="00EB5E5C" w:rsidRDefault="002E6DC4" w:rsidP="00120954">
            <w:pPr>
              <w:jc w:val="center"/>
              <w:rPr>
                <w:rFonts w:ascii="Sylfaen" w:hAnsi="Sylfaen"/>
                <w:sz w:val="20"/>
                <w:szCs w:val="20"/>
                <w:lang w:val="en-US"/>
              </w:rPr>
            </w:pPr>
            <w:r>
              <w:rPr>
                <w:rFonts w:ascii="Sylfaen" w:hAnsi="Sylfaen"/>
                <w:sz w:val="18"/>
                <w:szCs w:val="20"/>
              </w:rPr>
              <w:t>71241200</w:t>
            </w:r>
          </w:p>
        </w:tc>
        <w:tc>
          <w:tcPr>
            <w:tcW w:w="816" w:type="pct"/>
            <w:vAlign w:val="center"/>
          </w:tcPr>
          <w:p w14:paraId="2A7ACB45" w14:textId="77777777" w:rsidR="002E6DC4" w:rsidRPr="002E6DC4" w:rsidRDefault="002E6DC4" w:rsidP="00120954">
            <w:pPr>
              <w:pStyle w:val="ListParagraph"/>
              <w:ind w:left="-90" w:firstLine="360"/>
              <w:jc w:val="center"/>
              <w:rPr>
                <w:rFonts w:ascii="Sylfaen" w:hAnsi="Sylfaen"/>
                <w:sz w:val="18"/>
              </w:rPr>
            </w:pPr>
            <w:r w:rsidRPr="002E6DC4">
              <w:rPr>
                <w:rFonts w:ascii="Sylfaen" w:hAnsi="Sylfaen"/>
                <w:sz w:val="18"/>
              </w:rPr>
              <w:t xml:space="preserve">Консультационные услуги по разработке проектно-сметной документации строительства </w:t>
            </w:r>
            <w:r w:rsidR="00452591">
              <w:rPr>
                <w:rFonts w:ascii="Sylfaen" w:hAnsi="Sylfaen"/>
                <w:sz w:val="18"/>
              </w:rPr>
              <w:t>футбольной академии в общине Давташен г. Еревана.</w:t>
            </w:r>
          </w:p>
        </w:tc>
        <w:tc>
          <w:tcPr>
            <w:tcW w:w="523" w:type="pct"/>
            <w:vAlign w:val="center"/>
          </w:tcPr>
          <w:p w14:paraId="43D4DDFF" w14:textId="77777777" w:rsidR="002E6DC4" w:rsidRPr="007B29D3" w:rsidRDefault="002E6DC4" w:rsidP="00120954">
            <w:pPr>
              <w:widowControl w:val="0"/>
              <w:jc w:val="center"/>
              <w:rPr>
                <w:rFonts w:ascii="Sylfaen" w:hAnsi="Sylfaen"/>
                <w:sz w:val="20"/>
              </w:rPr>
            </w:pPr>
            <w:r w:rsidRPr="007B29D3">
              <w:rPr>
                <w:rFonts w:ascii="Sylfaen" w:hAnsi="Sylfaen"/>
                <w:sz w:val="20"/>
              </w:rPr>
              <w:t>драм</w:t>
            </w:r>
          </w:p>
        </w:tc>
        <w:tc>
          <w:tcPr>
            <w:tcW w:w="591" w:type="pct"/>
            <w:vAlign w:val="center"/>
          </w:tcPr>
          <w:p w14:paraId="585567DC" w14:textId="77777777" w:rsidR="00EC799F" w:rsidRPr="00C57CE5" w:rsidRDefault="00EC799F" w:rsidP="00EC799F">
            <w:pPr>
              <w:jc w:val="center"/>
              <w:rPr>
                <w:rFonts w:ascii="Sylfaen" w:hAnsi="Sylfaen"/>
                <w:sz w:val="18"/>
                <w:szCs w:val="20"/>
                <w:lang w:val="hy-AM"/>
              </w:rPr>
            </w:pPr>
            <w:r w:rsidRPr="00C57CE5">
              <w:rPr>
                <w:rFonts w:ascii="Sylfaen" w:hAnsi="Sylfaen"/>
                <w:sz w:val="18"/>
                <w:szCs w:val="20"/>
                <w:lang w:val="hy-AM"/>
              </w:rPr>
              <w:t>37,500,000</w:t>
            </w:r>
          </w:p>
          <w:p w14:paraId="5F7E5629" w14:textId="77777777" w:rsidR="002E6DC4" w:rsidRPr="00193FAA" w:rsidRDefault="002E6DC4" w:rsidP="00120954">
            <w:pPr>
              <w:widowControl w:val="0"/>
              <w:jc w:val="center"/>
              <w:rPr>
                <w:rFonts w:ascii="Sylfaen" w:hAnsi="Sylfaen"/>
                <w:sz w:val="20"/>
                <w:highlight w:val="yellow"/>
              </w:rPr>
            </w:pPr>
          </w:p>
        </w:tc>
        <w:tc>
          <w:tcPr>
            <w:tcW w:w="373" w:type="pct"/>
            <w:vAlign w:val="center"/>
          </w:tcPr>
          <w:p w14:paraId="0CBC4AAC" w14:textId="77777777" w:rsidR="002E6DC4" w:rsidRPr="007B29D3" w:rsidRDefault="002E6DC4" w:rsidP="00120954">
            <w:pPr>
              <w:widowControl w:val="0"/>
              <w:jc w:val="center"/>
              <w:rPr>
                <w:rFonts w:ascii="Sylfaen" w:hAnsi="Sylfaen"/>
                <w:sz w:val="20"/>
              </w:rPr>
            </w:pPr>
            <w:r w:rsidRPr="007B29D3">
              <w:rPr>
                <w:rFonts w:ascii="Sylfaen" w:hAnsi="Sylfaen"/>
                <w:sz w:val="20"/>
              </w:rPr>
              <w:t>1</w:t>
            </w:r>
          </w:p>
        </w:tc>
        <w:tc>
          <w:tcPr>
            <w:tcW w:w="501" w:type="pct"/>
            <w:vAlign w:val="center"/>
          </w:tcPr>
          <w:p w14:paraId="2E8971EA" w14:textId="77777777" w:rsidR="002E6DC4" w:rsidRPr="007B29D3" w:rsidRDefault="002E6DC4" w:rsidP="00120954">
            <w:pPr>
              <w:jc w:val="center"/>
              <w:rPr>
                <w:rFonts w:ascii="Sylfaen" w:hAnsi="Sylfaen" w:cs="Sylfaen"/>
                <w:sz w:val="16"/>
                <w:szCs w:val="16"/>
              </w:rPr>
            </w:pPr>
            <w:r>
              <w:rPr>
                <w:rFonts w:ascii="Sylfaen" w:hAnsi="Sylfaen"/>
                <w:i/>
                <w:sz w:val="18"/>
              </w:rPr>
              <w:t>г</w:t>
            </w:r>
            <w:r w:rsidRPr="00435A29">
              <w:rPr>
                <w:rFonts w:ascii="Sylfaen" w:hAnsi="Sylfaen"/>
                <w:i/>
                <w:sz w:val="18"/>
              </w:rPr>
              <w:t xml:space="preserve">. </w:t>
            </w:r>
            <w:r>
              <w:rPr>
                <w:rFonts w:ascii="Sylfaen" w:hAnsi="Sylfaen"/>
                <w:i/>
                <w:sz w:val="18"/>
              </w:rPr>
              <w:t>Ереван, Ханджяна 27</w:t>
            </w:r>
          </w:p>
        </w:tc>
        <w:tc>
          <w:tcPr>
            <w:tcW w:w="556" w:type="pct"/>
            <w:vAlign w:val="center"/>
          </w:tcPr>
          <w:p w14:paraId="69E3F825" w14:textId="77777777" w:rsidR="002E6DC4" w:rsidRPr="008A3BB1" w:rsidRDefault="002E6DC4" w:rsidP="00120954">
            <w:pPr>
              <w:jc w:val="center"/>
              <w:rPr>
                <w:rFonts w:ascii="Sylfaen" w:hAnsi="Sylfaen" w:cs="Sylfaen"/>
                <w:sz w:val="18"/>
                <w:szCs w:val="16"/>
                <w:highlight w:val="yellow"/>
              </w:rPr>
            </w:pPr>
            <w:r>
              <w:rPr>
                <w:rFonts w:ascii="Sylfaen" w:hAnsi="Sylfaen"/>
                <w:i/>
                <w:sz w:val="18"/>
                <w:lang w:val="hy-AM"/>
              </w:rPr>
              <w:t>1</w:t>
            </w:r>
            <w:r w:rsidRPr="00435A29">
              <w:rPr>
                <w:rFonts w:ascii="Sylfaen" w:hAnsi="Sylfaen"/>
                <w:i/>
                <w:sz w:val="18"/>
              </w:rPr>
              <w:t>2</w:t>
            </w:r>
            <w:r>
              <w:rPr>
                <w:rFonts w:ascii="Sylfaen" w:hAnsi="Sylfaen"/>
                <w:i/>
                <w:sz w:val="18"/>
                <w:lang w:val="hy-AM"/>
              </w:rPr>
              <w:t>0</w:t>
            </w:r>
            <w:r w:rsidRPr="008A3BB1">
              <w:rPr>
                <w:rFonts w:ascii="Sylfaen" w:hAnsi="Sylfaen"/>
                <w:i/>
                <w:sz w:val="18"/>
              </w:rPr>
              <w:t xml:space="preserve"> дней со дня вступления в силу договора</w:t>
            </w:r>
          </w:p>
        </w:tc>
      </w:tr>
    </w:tbl>
    <w:p w14:paraId="28CE02D1" w14:textId="77777777" w:rsidR="00200F4D" w:rsidRPr="004B65D4" w:rsidRDefault="00200F4D" w:rsidP="00200F4D">
      <w:pPr>
        <w:pStyle w:val="ListParagraph"/>
        <w:tabs>
          <w:tab w:val="left" w:pos="432"/>
        </w:tabs>
        <w:rPr>
          <w:rFonts w:ascii="Sylfaen" w:hAnsi="Sylfaen"/>
          <w:sz w:val="18"/>
        </w:rPr>
      </w:pPr>
      <w:r w:rsidRPr="004551ED">
        <w:rPr>
          <w:rFonts w:ascii="Sylfaen" w:hAnsi="Sylfaen"/>
          <w:sz w:val="18"/>
        </w:rPr>
        <w:t>Проектное задание прилагается-Приложение 1.1.</w:t>
      </w:r>
    </w:p>
    <w:p w14:paraId="024EDBA7" w14:textId="77777777" w:rsidR="00200F4D" w:rsidRPr="007B29D3" w:rsidRDefault="00200F4D" w:rsidP="00200F4D">
      <w:pPr>
        <w:pStyle w:val="BodyTextIndent2"/>
        <w:spacing w:line="240" w:lineRule="auto"/>
        <w:ind w:firstLine="0"/>
        <w:jc w:val="center"/>
        <w:rPr>
          <w:rFonts w:ascii="Sylfaen" w:hAnsi="Sylfaen"/>
          <w:b/>
          <w:sz w:val="22"/>
          <w:szCs w:val="22"/>
          <w:lang w:val="hy-AM"/>
        </w:rPr>
      </w:pPr>
    </w:p>
    <w:p w14:paraId="264D5356" w14:textId="77777777" w:rsidR="00200F4D" w:rsidRPr="00F869CC" w:rsidRDefault="00200F4D" w:rsidP="00200F4D">
      <w:pPr>
        <w:pStyle w:val="BodyTextIndent"/>
        <w:numPr>
          <w:ilvl w:val="0"/>
          <w:numId w:val="34"/>
        </w:numPr>
        <w:spacing w:line="240" w:lineRule="auto"/>
        <w:rPr>
          <w:rFonts w:ascii="Sylfaen" w:eastAsiaTheme="minorEastAsia" w:hAnsi="Sylfaen"/>
          <w:b/>
          <w:i w:val="0"/>
          <w:sz w:val="22"/>
          <w:szCs w:val="22"/>
          <w:lang w:val="af-ZA"/>
        </w:rPr>
      </w:pPr>
      <w:r w:rsidRPr="00F869CC">
        <w:rPr>
          <w:rFonts w:ascii="Sylfaen" w:eastAsiaTheme="minorEastAsia" w:hAnsi="Sylfaen"/>
          <w:b/>
          <w:i w:val="0"/>
          <w:sz w:val="22"/>
          <w:szCs w:val="22"/>
          <w:lang w:val="af-ZA"/>
        </w:rPr>
        <w:t>Для предоставления услуг требуются следующие лицензии:</w:t>
      </w:r>
    </w:p>
    <w:p w14:paraId="7F82D086" w14:textId="77777777" w:rsidR="00200F4D" w:rsidRDefault="00200F4D" w:rsidP="00200F4D">
      <w:pPr>
        <w:pStyle w:val="BodyTextIndent"/>
        <w:spacing w:line="240" w:lineRule="auto"/>
        <w:ind w:left="630" w:firstLine="0"/>
        <w:rPr>
          <w:rFonts w:ascii="Sylfaen" w:eastAsiaTheme="minorEastAsia" w:hAnsi="Sylfaen" w:cs="Arial"/>
          <w:i w:val="0"/>
          <w:sz w:val="22"/>
          <w:szCs w:val="22"/>
          <w:lang w:val="hy-AM"/>
        </w:rPr>
      </w:pPr>
      <w:r w:rsidRPr="00F869CC">
        <w:rPr>
          <w:rFonts w:ascii="Sylfaen" w:eastAsiaTheme="minorEastAsia" w:hAnsi="Sylfaen"/>
          <w:b/>
          <w:i w:val="0"/>
          <w:sz w:val="22"/>
          <w:szCs w:val="22"/>
          <w:lang w:val="af-ZA"/>
        </w:rPr>
        <w:t>по данным «Разработка инженерной документации в градостроительстве» по следующим направлениям:</w:t>
      </w:r>
      <w:r w:rsidRPr="00F869CC">
        <w:rPr>
          <w:rFonts w:ascii="Sylfaen" w:eastAsiaTheme="minorEastAsia" w:hAnsi="Sylfaen" w:cs="Arial"/>
          <w:b/>
          <w:i w:val="0"/>
          <w:sz w:val="22"/>
          <w:szCs w:val="22"/>
          <w:lang w:val="af-ZA"/>
        </w:rPr>
        <w:t xml:space="preserve"> </w:t>
      </w:r>
      <w:r w:rsidRPr="00E5381D">
        <w:rPr>
          <w:rFonts w:ascii="Sylfaen" w:eastAsiaTheme="minorEastAsia" w:hAnsi="Sylfaen" w:cs="Arial"/>
          <w:i w:val="0"/>
          <w:sz w:val="22"/>
          <w:szCs w:val="22"/>
          <w:lang w:val="hy-AM"/>
        </w:rPr>
        <w:t xml:space="preserve"> </w:t>
      </w:r>
    </w:p>
    <w:p w14:paraId="5886A40E" w14:textId="77777777" w:rsidR="00200F4D" w:rsidRPr="00E5381D" w:rsidRDefault="00200F4D" w:rsidP="00200F4D">
      <w:pPr>
        <w:pStyle w:val="BodyTextIndent"/>
        <w:spacing w:line="240" w:lineRule="auto"/>
        <w:ind w:left="630" w:firstLine="0"/>
        <w:rPr>
          <w:rFonts w:ascii="Sylfaen" w:eastAsiaTheme="minorEastAsia" w:hAnsi="Sylfaen" w:cs="Arial"/>
          <w:i w:val="0"/>
          <w:sz w:val="22"/>
          <w:szCs w:val="22"/>
          <w:lang w:val="hy-AM"/>
        </w:rPr>
      </w:pP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200F4D" w:rsidRPr="00E0025B" w14:paraId="1B9D91C9" w14:textId="77777777" w:rsidTr="00120954">
        <w:tc>
          <w:tcPr>
            <w:tcW w:w="1611" w:type="dxa"/>
          </w:tcPr>
          <w:p w14:paraId="4050A532" w14:textId="77777777" w:rsidR="00200F4D" w:rsidRPr="00E5381D" w:rsidRDefault="00200F4D" w:rsidP="00120954">
            <w:pPr>
              <w:tabs>
                <w:tab w:val="left" w:pos="1134"/>
              </w:tabs>
              <w:jc w:val="center"/>
              <w:rPr>
                <w:rFonts w:ascii="Sylfaen" w:hAnsi="Sylfaen"/>
                <w:b/>
                <w:i/>
                <w:sz w:val="14"/>
                <w:szCs w:val="14"/>
                <w:lang w:val="es-ES"/>
              </w:rPr>
            </w:pPr>
            <w:proofErr w:type="spellStart"/>
            <w:r>
              <w:rPr>
                <w:rFonts w:ascii="Sylfaen" w:hAnsi="Sylfaen" w:cs="Sylfaen"/>
                <w:b/>
                <w:bCs/>
                <w:i/>
                <w:iCs/>
                <w:sz w:val="14"/>
                <w:szCs w:val="14"/>
                <w:lang w:val="es-ES"/>
              </w:rPr>
              <w:t>Номера</w:t>
            </w:r>
            <w:proofErr w:type="spellEnd"/>
            <w:r>
              <w:rPr>
                <w:rFonts w:ascii="Sylfaen" w:hAnsi="Sylfaen" w:cs="Sylfaen"/>
                <w:b/>
                <w:bCs/>
                <w:i/>
                <w:iCs/>
                <w:sz w:val="14"/>
                <w:szCs w:val="14"/>
                <w:lang w:val="es-ES"/>
              </w:rPr>
              <w:t xml:space="preserve"> </w:t>
            </w:r>
            <w:proofErr w:type="spellStart"/>
            <w:r>
              <w:rPr>
                <w:rFonts w:ascii="Sylfaen" w:hAnsi="Sylfaen" w:cs="Sylfaen"/>
                <w:b/>
                <w:bCs/>
                <w:i/>
                <w:iCs/>
                <w:sz w:val="14"/>
                <w:szCs w:val="14"/>
                <w:lang w:val="es-ES"/>
              </w:rPr>
              <w:t>лотов</w:t>
            </w:r>
            <w:proofErr w:type="spellEnd"/>
          </w:p>
        </w:tc>
        <w:tc>
          <w:tcPr>
            <w:tcW w:w="5193" w:type="dxa"/>
            <w:vAlign w:val="center"/>
          </w:tcPr>
          <w:p w14:paraId="70DE4F85" w14:textId="77777777" w:rsidR="00200F4D" w:rsidRPr="00E5381D" w:rsidRDefault="00200F4D" w:rsidP="00120954">
            <w:pPr>
              <w:pStyle w:val="BodyTextIndent2"/>
              <w:ind w:firstLine="0"/>
              <w:jc w:val="center"/>
              <w:rPr>
                <w:rFonts w:ascii="Sylfaen" w:hAnsi="Sylfaen"/>
                <w:b/>
                <w:bCs/>
                <w:i/>
                <w:iCs/>
                <w:sz w:val="16"/>
                <w:szCs w:val="16"/>
                <w:lang w:val="es-ES"/>
              </w:rPr>
            </w:pPr>
            <w:proofErr w:type="spellStart"/>
            <w:r w:rsidRPr="00F869CC">
              <w:rPr>
                <w:rFonts w:ascii="Sylfaen" w:hAnsi="Sylfaen" w:cs="Sylfaen"/>
                <w:b/>
                <w:i/>
                <w:sz w:val="16"/>
                <w:szCs w:val="16"/>
                <w:lang w:val="es-ES"/>
              </w:rPr>
              <w:t>Требуемые</w:t>
            </w:r>
            <w:proofErr w:type="spellEnd"/>
            <w:r w:rsidRPr="00F869CC">
              <w:rPr>
                <w:rFonts w:ascii="Sylfaen" w:hAnsi="Sylfaen" w:cs="Sylfaen"/>
                <w:b/>
                <w:i/>
                <w:sz w:val="16"/>
                <w:szCs w:val="16"/>
                <w:lang w:val="es-ES"/>
              </w:rPr>
              <w:t xml:space="preserve"> </w:t>
            </w:r>
            <w:proofErr w:type="spellStart"/>
            <w:r w:rsidRPr="00F869CC">
              <w:rPr>
                <w:rFonts w:ascii="Sylfaen" w:hAnsi="Sylfaen" w:cs="Sylfaen"/>
                <w:b/>
                <w:i/>
                <w:sz w:val="16"/>
                <w:szCs w:val="16"/>
                <w:lang w:val="es-ES"/>
              </w:rPr>
              <w:t>типы</w:t>
            </w:r>
            <w:proofErr w:type="spellEnd"/>
            <w:r w:rsidRPr="00F869CC">
              <w:rPr>
                <w:rFonts w:ascii="Sylfaen" w:hAnsi="Sylfaen" w:cs="Sylfaen"/>
                <w:b/>
                <w:i/>
                <w:sz w:val="16"/>
                <w:szCs w:val="16"/>
                <w:lang w:val="es-ES"/>
              </w:rPr>
              <w:t xml:space="preserve"> </w:t>
            </w:r>
            <w:proofErr w:type="spellStart"/>
            <w:r w:rsidRPr="00F869CC">
              <w:rPr>
                <w:rFonts w:ascii="Sylfaen" w:hAnsi="Sylfaen" w:cs="Sylfaen"/>
                <w:b/>
                <w:i/>
                <w:sz w:val="16"/>
                <w:szCs w:val="16"/>
                <w:lang w:val="es-ES"/>
              </w:rPr>
              <w:t>лицензий</w:t>
            </w:r>
            <w:proofErr w:type="spellEnd"/>
            <w:r w:rsidRPr="00F869CC">
              <w:rPr>
                <w:rFonts w:ascii="Sylfaen" w:hAnsi="Sylfaen" w:cs="Sylfaen"/>
                <w:b/>
                <w:i/>
                <w:sz w:val="16"/>
                <w:szCs w:val="16"/>
                <w:lang w:val="es-ES"/>
              </w:rPr>
              <w:t xml:space="preserve">: </w:t>
            </w:r>
            <w:proofErr w:type="spellStart"/>
            <w:r w:rsidRPr="00F869CC">
              <w:rPr>
                <w:rFonts w:ascii="Sylfaen" w:hAnsi="Sylfaen" w:cs="Sylfaen"/>
                <w:b/>
                <w:i/>
                <w:sz w:val="16"/>
                <w:szCs w:val="16"/>
                <w:lang w:val="es-ES"/>
              </w:rPr>
              <w:t>Встав</w:t>
            </w:r>
            <w:proofErr w:type="spellEnd"/>
            <w:r>
              <w:rPr>
                <w:rFonts w:ascii="Sylfaen" w:hAnsi="Sylfaen" w:cs="Sylfaen"/>
                <w:b/>
                <w:i/>
                <w:sz w:val="16"/>
                <w:szCs w:val="16"/>
              </w:rPr>
              <w:t>к</w:t>
            </w:r>
            <w:r w:rsidRPr="00F869CC">
              <w:rPr>
                <w:rFonts w:ascii="Sylfaen" w:hAnsi="Sylfaen" w:cs="Sylfaen"/>
                <w:b/>
                <w:i/>
                <w:sz w:val="16"/>
                <w:szCs w:val="16"/>
                <w:lang w:val="es-ES"/>
              </w:rPr>
              <w:t>и</w:t>
            </w:r>
          </w:p>
        </w:tc>
      </w:tr>
      <w:tr w:rsidR="00200F4D" w:rsidRPr="00E5381D" w14:paraId="1CBCEA83" w14:textId="77777777" w:rsidTr="00120954">
        <w:tc>
          <w:tcPr>
            <w:tcW w:w="1611" w:type="dxa"/>
            <w:shd w:val="clear" w:color="auto" w:fill="999999"/>
          </w:tcPr>
          <w:p w14:paraId="06EE983A" w14:textId="77777777" w:rsidR="00200F4D" w:rsidRPr="00E5381D" w:rsidRDefault="00200F4D" w:rsidP="00120954">
            <w:pPr>
              <w:tabs>
                <w:tab w:val="left" w:pos="1134"/>
              </w:tabs>
              <w:jc w:val="center"/>
              <w:rPr>
                <w:rFonts w:ascii="Sylfaen" w:hAnsi="Sylfaen"/>
                <w:b/>
                <w:i/>
                <w:sz w:val="14"/>
                <w:lang w:val="es-ES"/>
              </w:rPr>
            </w:pPr>
            <w:r w:rsidRPr="00E5381D">
              <w:rPr>
                <w:rFonts w:ascii="Sylfaen" w:hAnsi="Sylfaen"/>
                <w:b/>
                <w:i/>
                <w:sz w:val="14"/>
                <w:lang w:val="es-ES"/>
              </w:rPr>
              <w:t>1</w:t>
            </w:r>
          </w:p>
        </w:tc>
        <w:tc>
          <w:tcPr>
            <w:tcW w:w="5193" w:type="dxa"/>
            <w:shd w:val="clear" w:color="auto" w:fill="999999"/>
          </w:tcPr>
          <w:p w14:paraId="0A529222" w14:textId="77777777" w:rsidR="00200F4D" w:rsidRPr="00E5381D" w:rsidRDefault="00200F4D" w:rsidP="00120954">
            <w:pPr>
              <w:tabs>
                <w:tab w:val="left" w:pos="1134"/>
              </w:tabs>
              <w:jc w:val="center"/>
              <w:rPr>
                <w:rFonts w:ascii="Sylfaen" w:hAnsi="Sylfaen"/>
                <w:b/>
                <w:i/>
                <w:sz w:val="14"/>
                <w:lang w:val="es-ES"/>
              </w:rPr>
            </w:pPr>
            <w:r w:rsidRPr="00E5381D">
              <w:rPr>
                <w:rFonts w:ascii="Sylfaen" w:hAnsi="Sylfaen"/>
                <w:b/>
                <w:i/>
                <w:sz w:val="14"/>
                <w:lang w:val="es-ES"/>
              </w:rPr>
              <w:t>2</w:t>
            </w:r>
          </w:p>
        </w:tc>
      </w:tr>
      <w:tr w:rsidR="00200F4D" w:rsidRPr="00E21101" w14:paraId="46509293" w14:textId="77777777" w:rsidTr="00120954">
        <w:tc>
          <w:tcPr>
            <w:tcW w:w="1611" w:type="dxa"/>
            <w:vAlign w:val="center"/>
          </w:tcPr>
          <w:p w14:paraId="167D53FF" w14:textId="77777777" w:rsidR="00200F4D" w:rsidRPr="00E5381D" w:rsidRDefault="00200F4D" w:rsidP="00120954">
            <w:pPr>
              <w:jc w:val="center"/>
              <w:rPr>
                <w:rFonts w:ascii="Sylfaen" w:hAnsi="Sylfaen"/>
                <w:i/>
                <w:sz w:val="16"/>
                <w:lang w:val="es-ES"/>
              </w:rPr>
            </w:pPr>
            <w:r w:rsidRPr="00E5381D">
              <w:rPr>
                <w:rFonts w:ascii="Sylfaen" w:hAnsi="Sylfaen"/>
                <w:i/>
                <w:sz w:val="16"/>
                <w:lang w:val="es-ES"/>
              </w:rPr>
              <w:t>1</w:t>
            </w:r>
          </w:p>
        </w:tc>
        <w:tc>
          <w:tcPr>
            <w:tcW w:w="5193" w:type="dxa"/>
            <w:vAlign w:val="center"/>
          </w:tcPr>
          <w:p w14:paraId="610C1E26" w14:textId="77777777" w:rsidR="00200F4D" w:rsidRPr="00F51B9F" w:rsidRDefault="00200F4D" w:rsidP="00120954">
            <w:pPr>
              <w:pStyle w:val="BodyTextIndent2"/>
              <w:spacing w:line="240" w:lineRule="auto"/>
              <w:ind w:firstLine="0"/>
              <w:jc w:val="left"/>
              <w:rPr>
                <w:rFonts w:ascii="Sylfaen" w:hAnsi="Sylfaen"/>
                <w:b/>
                <w:sz w:val="16"/>
              </w:rPr>
            </w:pPr>
            <w:r>
              <w:rPr>
                <w:rFonts w:ascii="Sylfaen" w:hAnsi="Sylfaen"/>
                <w:b/>
                <w:sz w:val="16"/>
              </w:rPr>
              <w:t xml:space="preserve">Проектные документации </w:t>
            </w:r>
            <w:r w:rsidRPr="00F869CC">
              <w:rPr>
                <w:rFonts w:ascii="Sylfaen" w:hAnsi="Sylfaen"/>
                <w:b/>
                <w:sz w:val="16"/>
                <w:lang w:val="hy-AM"/>
              </w:rPr>
              <w:t>жилых, общественных, промышленных зданий и сооружений</w:t>
            </w:r>
            <w:r>
              <w:rPr>
                <w:rFonts w:ascii="Sylfaen" w:hAnsi="Sylfaen"/>
                <w:b/>
                <w:sz w:val="16"/>
              </w:rPr>
              <w:t xml:space="preserve">: </w:t>
            </w:r>
          </w:p>
          <w:p w14:paraId="28ED80B5" w14:textId="77777777" w:rsidR="00200F4D" w:rsidRPr="00F51B9F" w:rsidRDefault="00200F4D" w:rsidP="00120954">
            <w:pPr>
              <w:pStyle w:val="BodyTextIndent2"/>
              <w:spacing w:line="240" w:lineRule="auto"/>
              <w:ind w:firstLine="0"/>
              <w:jc w:val="left"/>
              <w:rPr>
                <w:rFonts w:ascii="Sylfaen" w:hAnsi="Sylfaen"/>
                <w:b/>
                <w:sz w:val="16"/>
              </w:rPr>
            </w:pPr>
            <w:r w:rsidRPr="00F51B9F">
              <w:rPr>
                <w:rFonts w:ascii="Sylfaen" w:hAnsi="Sylfaen"/>
                <w:b/>
                <w:sz w:val="16"/>
              </w:rPr>
              <w:t>1.</w:t>
            </w:r>
            <w:r>
              <w:rPr>
                <w:rFonts w:ascii="Sylfaen" w:hAnsi="Sylfaen"/>
                <w:b/>
                <w:sz w:val="16"/>
              </w:rPr>
              <w:t>в</w:t>
            </w:r>
            <w:r w:rsidRPr="00F869CC">
              <w:rPr>
                <w:rFonts w:ascii="Sylfaen" w:hAnsi="Sylfaen"/>
                <w:b/>
                <w:sz w:val="16"/>
              </w:rPr>
              <w:t>нутренние и внешние сети</w:t>
            </w:r>
            <w:r>
              <w:rPr>
                <w:rFonts w:ascii="Sylfaen" w:hAnsi="Sylfaen"/>
                <w:b/>
                <w:sz w:val="16"/>
              </w:rPr>
              <w:t xml:space="preserve"> </w:t>
            </w:r>
            <w:r w:rsidRPr="00F869CC">
              <w:rPr>
                <w:rFonts w:ascii="Sylfaen" w:hAnsi="Sylfaen"/>
                <w:b/>
                <w:sz w:val="16"/>
              </w:rPr>
              <w:t>для водоснабжения и канализации</w:t>
            </w:r>
          </w:p>
          <w:p w14:paraId="3A6F5E9F" w14:textId="77777777" w:rsidR="00200F4D" w:rsidRPr="00F51B9F" w:rsidRDefault="00200F4D" w:rsidP="00120954">
            <w:pPr>
              <w:pStyle w:val="BodyTextIndent2"/>
              <w:spacing w:line="240" w:lineRule="auto"/>
              <w:ind w:firstLine="0"/>
              <w:jc w:val="left"/>
              <w:rPr>
                <w:rFonts w:ascii="Sylfaen" w:hAnsi="Sylfaen"/>
                <w:b/>
                <w:sz w:val="16"/>
              </w:rPr>
            </w:pPr>
            <w:r w:rsidRPr="00F51B9F">
              <w:rPr>
                <w:rFonts w:ascii="Sylfaen" w:hAnsi="Sylfaen"/>
                <w:b/>
                <w:sz w:val="16"/>
              </w:rPr>
              <w:t>2. Внутренние и внешние сети электропитания</w:t>
            </w:r>
          </w:p>
          <w:p w14:paraId="5D8DBC72" w14:textId="77777777" w:rsidR="00200F4D" w:rsidRPr="00F51B9F" w:rsidRDefault="00200F4D" w:rsidP="00120954">
            <w:pPr>
              <w:pStyle w:val="BodyTextIndent2"/>
              <w:spacing w:line="240" w:lineRule="auto"/>
              <w:ind w:firstLine="0"/>
              <w:jc w:val="left"/>
              <w:rPr>
                <w:rFonts w:ascii="Sylfaen" w:hAnsi="Sylfaen"/>
                <w:b/>
                <w:sz w:val="16"/>
              </w:rPr>
            </w:pPr>
            <w:r w:rsidRPr="00F51B9F">
              <w:rPr>
                <w:rFonts w:ascii="Sylfaen" w:hAnsi="Sylfaen"/>
                <w:b/>
                <w:sz w:val="16"/>
              </w:rPr>
              <w:t>3. Системы вентиляции, отопления и кондиционирования.</w:t>
            </w:r>
          </w:p>
          <w:p w14:paraId="21835495" w14:textId="77777777" w:rsidR="00200F4D" w:rsidRPr="00F51B9F" w:rsidRDefault="00200F4D" w:rsidP="00120954">
            <w:pPr>
              <w:pStyle w:val="BodyTextIndent2"/>
              <w:spacing w:line="240" w:lineRule="auto"/>
              <w:ind w:firstLine="0"/>
              <w:jc w:val="left"/>
              <w:rPr>
                <w:rFonts w:ascii="Sylfaen" w:hAnsi="Sylfaen"/>
                <w:i/>
                <w:sz w:val="18"/>
                <w:szCs w:val="18"/>
                <w:u w:val="single"/>
                <w:vertAlign w:val="subscript"/>
              </w:rPr>
            </w:pPr>
            <w:r w:rsidRPr="00435A29">
              <w:rPr>
                <w:rFonts w:ascii="Sylfaen" w:hAnsi="Sylfaen"/>
                <w:b/>
                <w:sz w:val="16"/>
              </w:rPr>
              <w:t xml:space="preserve">4. </w:t>
            </w:r>
            <w:r w:rsidRPr="00F51B9F">
              <w:rPr>
                <w:rFonts w:ascii="Sylfaen" w:hAnsi="Sylfaen"/>
                <w:b/>
                <w:sz w:val="16"/>
              </w:rPr>
              <w:t>Телекоммуникационные и сигнальные системы для проектирования объектов связи.</w:t>
            </w:r>
          </w:p>
        </w:tc>
      </w:tr>
    </w:tbl>
    <w:p w14:paraId="1C13DEF5" w14:textId="77777777" w:rsidR="00200F4D" w:rsidRPr="00F869CC" w:rsidRDefault="00200F4D" w:rsidP="00200F4D">
      <w:pPr>
        <w:widowControl w:val="0"/>
        <w:spacing w:line="360" w:lineRule="auto"/>
        <w:ind w:firstLine="375"/>
        <w:jc w:val="both"/>
        <w:rPr>
          <w:rFonts w:ascii="Sylfaen" w:hAnsi="Sylfaen"/>
          <w:lang w:val="es-ES"/>
        </w:rPr>
      </w:pPr>
    </w:p>
    <w:p w14:paraId="415D1068" w14:textId="3ACA2F0A" w:rsidR="00200F4D" w:rsidRPr="00207406" w:rsidRDefault="00200F4D" w:rsidP="00200F4D">
      <w:pPr>
        <w:pStyle w:val="BodyTextIndent2"/>
        <w:widowControl w:val="0"/>
        <w:numPr>
          <w:ilvl w:val="0"/>
          <w:numId w:val="34"/>
        </w:numPr>
        <w:jc w:val="left"/>
        <w:rPr>
          <w:rFonts w:ascii="Sylfaen" w:hAnsi="Sylfaen"/>
          <w:b/>
          <w:sz w:val="22"/>
        </w:rPr>
      </w:pPr>
      <w:r w:rsidRPr="007B29D3">
        <w:rPr>
          <w:rFonts w:ascii="Sylfaen" w:hAnsi="Sylfaen"/>
          <w:b/>
          <w:sz w:val="22"/>
        </w:rPr>
        <w:t>Минимальные требования</w:t>
      </w:r>
      <w:r>
        <w:rPr>
          <w:rFonts w:ascii="Sylfaen" w:hAnsi="Sylfaen"/>
          <w:b/>
          <w:sz w:val="22"/>
        </w:rPr>
        <w:t xml:space="preserve"> трудового опыта (с 20</w:t>
      </w:r>
      <w:r w:rsidRPr="00435A29">
        <w:rPr>
          <w:rFonts w:ascii="Sylfaen" w:hAnsi="Sylfaen"/>
          <w:b/>
          <w:sz w:val="22"/>
        </w:rPr>
        <w:t>2</w:t>
      </w:r>
      <w:r w:rsidR="00EB5E5C">
        <w:rPr>
          <w:rFonts w:ascii="Sylfaen" w:hAnsi="Sylfaen"/>
          <w:b/>
          <w:sz w:val="22"/>
          <w:lang w:val="en-US"/>
        </w:rPr>
        <w:t>1</w:t>
      </w:r>
      <w:r>
        <w:rPr>
          <w:rFonts w:ascii="Sylfaen" w:hAnsi="Sylfaen"/>
          <w:b/>
          <w:sz w:val="22"/>
        </w:rPr>
        <w:t>г.  до 20</w:t>
      </w:r>
      <w:r w:rsidRPr="00435A29">
        <w:rPr>
          <w:rFonts w:ascii="Sylfaen" w:hAnsi="Sylfaen"/>
          <w:b/>
          <w:sz w:val="22"/>
        </w:rPr>
        <w:t>2</w:t>
      </w:r>
      <w:r w:rsidR="00EB5E5C">
        <w:rPr>
          <w:rFonts w:ascii="Sylfaen" w:hAnsi="Sylfaen"/>
          <w:b/>
          <w:sz w:val="22"/>
          <w:lang w:val="en-US"/>
        </w:rPr>
        <w:t>4</w:t>
      </w:r>
      <w:r>
        <w:rPr>
          <w:rFonts w:ascii="Sylfaen" w:hAnsi="Sylfaen"/>
          <w:b/>
          <w:sz w:val="22"/>
        </w:rPr>
        <w:t>г. )</w:t>
      </w:r>
      <w:r>
        <w:rPr>
          <w:rFonts w:ascii="Sylfaen" w:hAnsi="Sylfaen"/>
          <w:b/>
          <w:sz w:val="22"/>
          <w:lang w:val="hy-AM"/>
        </w:rPr>
        <w:t xml:space="preserve">՝ </w:t>
      </w:r>
      <w:r w:rsidRPr="00435A29">
        <w:rPr>
          <w:rFonts w:ascii="Sylfaen" w:hAnsi="Sylfaen"/>
          <w:b/>
          <w:sz w:val="22"/>
        </w:rPr>
        <w:t>3</w:t>
      </w:r>
      <w:r w:rsidRPr="00207406">
        <w:rPr>
          <w:rFonts w:ascii="Sylfaen" w:hAnsi="Sylfaen"/>
          <w:b/>
          <w:sz w:val="22"/>
          <w:lang w:val="hy-AM"/>
        </w:rPr>
        <w:t xml:space="preserve">0 </w:t>
      </w:r>
      <w:r w:rsidRPr="00207406">
        <w:rPr>
          <w:rFonts w:ascii="Sylfaen" w:hAnsi="Sylfaen"/>
          <w:b/>
          <w:sz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1211"/>
        <w:gridCol w:w="1211"/>
        <w:gridCol w:w="2422"/>
        <w:gridCol w:w="3797"/>
      </w:tblGrid>
      <w:tr w:rsidR="00200F4D" w:rsidRPr="00207406" w14:paraId="218FE28F" w14:textId="77777777" w:rsidTr="00200F4D">
        <w:tc>
          <w:tcPr>
            <w:tcW w:w="5000" w:type="pct"/>
            <w:gridSpan w:val="5"/>
            <w:vAlign w:val="center"/>
          </w:tcPr>
          <w:p w14:paraId="2A4B307D" w14:textId="77777777" w:rsidR="00200F4D" w:rsidRPr="00207406" w:rsidRDefault="00200F4D" w:rsidP="00120954">
            <w:pPr>
              <w:jc w:val="center"/>
              <w:rPr>
                <w:rFonts w:ascii="Sylfaen" w:hAnsi="Sylfaen" w:cs="Arial"/>
                <w:lang w:val="hy-AM"/>
              </w:rPr>
            </w:pPr>
            <w:r w:rsidRPr="00207406">
              <w:rPr>
                <w:rFonts w:ascii="Sylfaen" w:hAnsi="Sylfaen" w:cs="Sylfaen"/>
              </w:rPr>
              <w:t>Контракты</w:t>
            </w:r>
            <w:r w:rsidRPr="00207406">
              <w:rPr>
                <w:rFonts w:ascii="Sylfaen" w:hAnsi="Sylfaen" w:cs="Sylfaen"/>
                <w:lang w:val="hy-AM"/>
              </w:rPr>
              <w:t xml:space="preserve">* </w:t>
            </w:r>
          </w:p>
        </w:tc>
      </w:tr>
      <w:tr w:rsidR="00200F4D" w:rsidRPr="00E21101" w14:paraId="3D2F68BF" w14:textId="77777777" w:rsidTr="00200F4D">
        <w:tc>
          <w:tcPr>
            <w:tcW w:w="5000" w:type="pct"/>
            <w:gridSpan w:val="5"/>
            <w:vAlign w:val="center"/>
          </w:tcPr>
          <w:p w14:paraId="27F355CD" w14:textId="77777777" w:rsidR="00200F4D" w:rsidRPr="00435A29" w:rsidRDefault="00200F4D" w:rsidP="00120954">
            <w:pPr>
              <w:jc w:val="center"/>
              <w:rPr>
                <w:rFonts w:ascii="Sylfaen" w:hAnsi="Sylfaen" w:cs="Sylfaen"/>
              </w:rPr>
            </w:pPr>
            <w:r w:rsidRPr="00435A29">
              <w:rPr>
                <w:rFonts w:ascii="Sylfaen" w:hAnsi="Sylfaen" w:cs="Sylfaen"/>
              </w:rPr>
              <w:t>строительство аналогичных общественных зданий - проектирование</w:t>
            </w:r>
          </w:p>
        </w:tc>
      </w:tr>
      <w:tr w:rsidR="00200F4D" w:rsidRPr="00E21101" w14:paraId="11487548" w14:textId="77777777" w:rsidTr="00200F4D">
        <w:tc>
          <w:tcPr>
            <w:tcW w:w="348" w:type="pct"/>
          </w:tcPr>
          <w:p w14:paraId="5ED247F8" w14:textId="77777777" w:rsidR="00200F4D" w:rsidRPr="007B29D3" w:rsidRDefault="00200F4D" w:rsidP="00120954">
            <w:pPr>
              <w:jc w:val="center"/>
              <w:rPr>
                <w:rFonts w:ascii="Sylfaen" w:hAnsi="Sylfaen" w:cs="Arial Armenian"/>
                <w:sz w:val="20"/>
                <w:lang w:val="hy-AM"/>
              </w:rPr>
            </w:pPr>
            <w:r w:rsidRPr="007B29D3">
              <w:rPr>
                <w:rFonts w:ascii="Sylfaen" w:hAnsi="Sylfaen" w:cs="Arial Armenian"/>
                <w:sz w:val="20"/>
              </w:rPr>
              <w:t>N</w:t>
            </w:r>
            <w:r w:rsidRPr="007B29D3">
              <w:rPr>
                <w:rFonts w:ascii="Sylfaen" w:hAnsi="Sylfaen" w:cs="Arial Armenian"/>
                <w:sz w:val="20"/>
                <w:lang w:val="hy-AM"/>
              </w:rPr>
              <w:t>**</w:t>
            </w:r>
          </w:p>
        </w:tc>
        <w:tc>
          <w:tcPr>
            <w:tcW w:w="652" w:type="pct"/>
          </w:tcPr>
          <w:p w14:paraId="441FD41A" w14:textId="77777777" w:rsidR="00200F4D" w:rsidRPr="007B29D3" w:rsidRDefault="00200F4D" w:rsidP="00120954">
            <w:pPr>
              <w:jc w:val="center"/>
              <w:rPr>
                <w:rFonts w:ascii="Sylfaen" w:hAnsi="Sylfaen" w:cs="Arial Armenian"/>
                <w:sz w:val="20"/>
              </w:rPr>
            </w:pPr>
            <w:r w:rsidRPr="007B29D3">
              <w:rPr>
                <w:rFonts w:ascii="Sylfaen" w:hAnsi="Sylfaen" w:cs="Sylfaen"/>
                <w:sz w:val="20"/>
              </w:rPr>
              <w:t>Год</w:t>
            </w:r>
          </w:p>
        </w:tc>
        <w:tc>
          <w:tcPr>
            <w:tcW w:w="652" w:type="pct"/>
          </w:tcPr>
          <w:p w14:paraId="1418CF93" w14:textId="77777777" w:rsidR="00200F4D" w:rsidRPr="007B29D3" w:rsidRDefault="00200F4D" w:rsidP="00120954">
            <w:pPr>
              <w:jc w:val="center"/>
              <w:rPr>
                <w:rFonts w:ascii="Sylfaen" w:hAnsi="Sylfaen" w:cs="Arial Armenian"/>
                <w:sz w:val="20"/>
              </w:rPr>
            </w:pPr>
            <w:r w:rsidRPr="007B29D3">
              <w:rPr>
                <w:rFonts w:ascii="Sylfaen" w:hAnsi="Sylfaen" w:cs="Sylfaen"/>
                <w:sz w:val="20"/>
              </w:rPr>
              <w:t>Сумма</w:t>
            </w:r>
          </w:p>
        </w:tc>
        <w:tc>
          <w:tcPr>
            <w:tcW w:w="1304" w:type="pct"/>
          </w:tcPr>
          <w:p w14:paraId="16E003FC" w14:textId="77777777" w:rsidR="00200F4D" w:rsidRPr="007B29D3" w:rsidRDefault="00200F4D" w:rsidP="00120954">
            <w:pPr>
              <w:jc w:val="center"/>
              <w:rPr>
                <w:rFonts w:ascii="Sylfaen" w:hAnsi="Sylfaen" w:cs="Arial"/>
                <w:sz w:val="20"/>
              </w:rPr>
            </w:pPr>
            <w:r w:rsidRPr="007B29D3">
              <w:rPr>
                <w:rFonts w:ascii="Sylfaen" w:hAnsi="Sylfaen" w:cs="Sylfaen"/>
                <w:sz w:val="20"/>
              </w:rPr>
              <w:t xml:space="preserve">Наименование </w:t>
            </w:r>
          </w:p>
        </w:tc>
        <w:tc>
          <w:tcPr>
            <w:tcW w:w="2043" w:type="pct"/>
            <w:vAlign w:val="center"/>
          </w:tcPr>
          <w:p w14:paraId="2B059C43" w14:textId="77777777" w:rsidR="00200F4D" w:rsidRPr="007B29D3" w:rsidRDefault="00200F4D" w:rsidP="00120954">
            <w:pPr>
              <w:jc w:val="center"/>
              <w:rPr>
                <w:rFonts w:ascii="Sylfaen" w:hAnsi="Sylfaen" w:cs="Sylfaen"/>
                <w:sz w:val="20"/>
              </w:rPr>
            </w:pPr>
            <w:r w:rsidRPr="007B29D3">
              <w:rPr>
                <w:rFonts w:ascii="Sylfaen" w:hAnsi="Sylfaen" w:cs="Sylfaen"/>
                <w:sz w:val="20"/>
              </w:rPr>
              <w:t>Контактные данные заказчика</w:t>
            </w:r>
            <w:r w:rsidRPr="007B29D3">
              <w:rPr>
                <w:rFonts w:ascii="Sylfaen" w:hAnsi="Sylfaen" w:cs="Sylfaen"/>
                <w:sz w:val="20"/>
                <w:lang w:val="hy-AM"/>
              </w:rPr>
              <w:t xml:space="preserve">՝ </w:t>
            </w:r>
            <w:r w:rsidRPr="007B29D3">
              <w:rPr>
                <w:rFonts w:ascii="Sylfaen" w:hAnsi="Sylfaen" w:cs="Sylfaen"/>
                <w:sz w:val="20"/>
              </w:rPr>
              <w:t>номер телефона, эл. почта</w:t>
            </w:r>
          </w:p>
        </w:tc>
      </w:tr>
      <w:tr w:rsidR="00200F4D" w:rsidRPr="00E21101" w14:paraId="46DB054A" w14:textId="77777777" w:rsidTr="00200F4D">
        <w:tc>
          <w:tcPr>
            <w:tcW w:w="348" w:type="pct"/>
            <w:vAlign w:val="center"/>
          </w:tcPr>
          <w:p w14:paraId="23C814D0" w14:textId="77777777" w:rsidR="00200F4D" w:rsidRPr="007B29D3" w:rsidRDefault="00200F4D" w:rsidP="00120954">
            <w:pPr>
              <w:rPr>
                <w:rFonts w:ascii="Sylfaen" w:hAnsi="Sylfaen"/>
                <w:color w:val="000000"/>
                <w:lang w:val="hy-AM"/>
              </w:rPr>
            </w:pPr>
          </w:p>
        </w:tc>
        <w:tc>
          <w:tcPr>
            <w:tcW w:w="652" w:type="pct"/>
            <w:vAlign w:val="center"/>
          </w:tcPr>
          <w:p w14:paraId="4DD3383E" w14:textId="77777777" w:rsidR="00200F4D" w:rsidRPr="007B29D3" w:rsidRDefault="00200F4D" w:rsidP="00120954">
            <w:pPr>
              <w:rPr>
                <w:rFonts w:ascii="Sylfaen" w:hAnsi="Sylfaen"/>
                <w:color w:val="000000"/>
                <w:lang w:val="hy-AM"/>
              </w:rPr>
            </w:pPr>
          </w:p>
        </w:tc>
        <w:tc>
          <w:tcPr>
            <w:tcW w:w="652" w:type="pct"/>
            <w:vAlign w:val="center"/>
          </w:tcPr>
          <w:p w14:paraId="3B2183B5" w14:textId="77777777" w:rsidR="00200F4D" w:rsidRPr="007B29D3" w:rsidRDefault="00200F4D" w:rsidP="00120954">
            <w:pPr>
              <w:rPr>
                <w:rFonts w:ascii="Sylfaen" w:hAnsi="Sylfaen"/>
                <w:color w:val="000000"/>
                <w:lang w:val="hy-AM"/>
              </w:rPr>
            </w:pPr>
          </w:p>
        </w:tc>
        <w:tc>
          <w:tcPr>
            <w:tcW w:w="1304" w:type="pct"/>
            <w:shd w:val="clear" w:color="auto" w:fill="auto"/>
            <w:vAlign w:val="center"/>
          </w:tcPr>
          <w:p w14:paraId="0FC680C9" w14:textId="77777777" w:rsidR="00200F4D" w:rsidRPr="007B29D3" w:rsidRDefault="00200F4D" w:rsidP="00120954">
            <w:pPr>
              <w:ind w:firstLine="567"/>
              <w:jc w:val="center"/>
              <w:rPr>
                <w:rFonts w:ascii="Sylfaen" w:hAnsi="Sylfaen" w:cs="Arial Armenian"/>
                <w:lang w:val="hy-AM"/>
              </w:rPr>
            </w:pPr>
          </w:p>
        </w:tc>
        <w:tc>
          <w:tcPr>
            <w:tcW w:w="2043" w:type="pct"/>
            <w:shd w:val="clear" w:color="auto" w:fill="auto"/>
          </w:tcPr>
          <w:p w14:paraId="4D47642E" w14:textId="77777777" w:rsidR="00200F4D" w:rsidRPr="007B29D3" w:rsidRDefault="00200F4D" w:rsidP="00120954">
            <w:pPr>
              <w:ind w:firstLine="567"/>
              <w:jc w:val="center"/>
              <w:rPr>
                <w:rFonts w:ascii="Sylfaen" w:hAnsi="Sylfaen" w:cs="Arial Armenian"/>
                <w:lang w:val="hy-AM"/>
              </w:rPr>
            </w:pPr>
          </w:p>
        </w:tc>
      </w:tr>
      <w:tr w:rsidR="00200F4D" w:rsidRPr="00E21101" w14:paraId="7C384C6A" w14:textId="77777777" w:rsidTr="00200F4D">
        <w:tc>
          <w:tcPr>
            <w:tcW w:w="348" w:type="pct"/>
            <w:vAlign w:val="center"/>
          </w:tcPr>
          <w:p w14:paraId="5B66B3C9" w14:textId="77777777" w:rsidR="00200F4D" w:rsidRPr="007B29D3" w:rsidRDefault="00200F4D" w:rsidP="00120954">
            <w:pPr>
              <w:rPr>
                <w:rFonts w:ascii="Sylfaen" w:hAnsi="Sylfaen"/>
                <w:color w:val="000000"/>
                <w:lang w:val="hy-AM"/>
              </w:rPr>
            </w:pPr>
          </w:p>
        </w:tc>
        <w:tc>
          <w:tcPr>
            <w:tcW w:w="652" w:type="pct"/>
            <w:vAlign w:val="center"/>
          </w:tcPr>
          <w:p w14:paraId="0E0BFFF0" w14:textId="77777777" w:rsidR="00200F4D" w:rsidRPr="007B29D3" w:rsidRDefault="00200F4D" w:rsidP="00120954">
            <w:pPr>
              <w:rPr>
                <w:rFonts w:ascii="Sylfaen" w:hAnsi="Sylfaen"/>
                <w:color w:val="000000"/>
                <w:lang w:val="hy-AM"/>
              </w:rPr>
            </w:pPr>
          </w:p>
        </w:tc>
        <w:tc>
          <w:tcPr>
            <w:tcW w:w="652" w:type="pct"/>
            <w:vAlign w:val="center"/>
          </w:tcPr>
          <w:p w14:paraId="7D664C76" w14:textId="77777777" w:rsidR="00200F4D" w:rsidRPr="007B29D3" w:rsidRDefault="00200F4D" w:rsidP="00120954">
            <w:pPr>
              <w:rPr>
                <w:rFonts w:ascii="Sylfaen" w:hAnsi="Sylfaen"/>
                <w:color w:val="000000"/>
                <w:lang w:val="hy-AM"/>
              </w:rPr>
            </w:pPr>
          </w:p>
        </w:tc>
        <w:tc>
          <w:tcPr>
            <w:tcW w:w="1304" w:type="pct"/>
            <w:shd w:val="clear" w:color="auto" w:fill="auto"/>
            <w:vAlign w:val="center"/>
          </w:tcPr>
          <w:p w14:paraId="5890467F" w14:textId="77777777" w:rsidR="00200F4D" w:rsidRPr="007B29D3" w:rsidRDefault="00200F4D" w:rsidP="00120954">
            <w:pPr>
              <w:ind w:firstLine="567"/>
              <w:jc w:val="center"/>
              <w:rPr>
                <w:rFonts w:ascii="Sylfaen" w:hAnsi="Sylfaen" w:cs="Arial Armenian"/>
                <w:lang w:val="hy-AM"/>
              </w:rPr>
            </w:pPr>
          </w:p>
        </w:tc>
        <w:tc>
          <w:tcPr>
            <w:tcW w:w="2043" w:type="pct"/>
            <w:shd w:val="clear" w:color="auto" w:fill="auto"/>
          </w:tcPr>
          <w:p w14:paraId="31ED6B40" w14:textId="77777777" w:rsidR="00200F4D" w:rsidRPr="007B29D3" w:rsidRDefault="00200F4D" w:rsidP="00120954">
            <w:pPr>
              <w:ind w:firstLine="567"/>
              <w:jc w:val="center"/>
              <w:rPr>
                <w:rFonts w:ascii="Sylfaen" w:hAnsi="Sylfaen" w:cs="Arial Armenian"/>
                <w:lang w:val="hy-AM"/>
              </w:rPr>
            </w:pPr>
          </w:p>
        </w:tc>
      </w:tr>
      <w:tr w:rsidR="00200F4D" w:rsidRPr="00E21101" w14:paraId="76009A4A" w14:textId="77777777" w:rsidTr="00200F4D">
        <w:tc>
          <w:tcPr>
            <w:tcW w:w="348" w:type="pct"/>
            <w:vAlign w:val="center"/>
          </w:tcPr>
          <w:p w14:paraId="16D87A5E" w14:textId="77777777" w:rsidR="00200F4D" w:rsidRPr="007B29D3" w:rsidRDefault="00200F4D" w:rsidP="00120954">
            <w:pPr>
              <w:rPr>
                <w:rFonts w:ascii="Sylfaen" w:hAnsi="Sylfaen"/>
                <w:color w:val="000000"/>
                <w:highlight w:val="yellow"/>
                <w:lang w:val="hy-AM"/>
              </w:rPr>
            </w:pPr>
          </w:p>
        </w:tc>
        <w:tc>
          <w:tcPr>
            <w:tcW w:w="652" w:type="pct"/>
            <w:vAlign w:val="center"/>
          </w:tcPr>
          <w:p w14:paraId="09DB255E" w14:textId="77777777" w:rsidR="00200F4D" w:rsidRPr="007B29D3" w:rsidRDefault="00200F4D" w:rsidP="00120954">
            <w:pPr>
              <w:rPr>
                <w:rFonts w:ascii="Sylfaen" w:hAnsi="Sylfaen"/>
                <w:color w:val="000000"/>
                <w:highlight w:val="yellow"/>
                <w:lang w:val="hy-AM"/>
              </w:rPr>
            </w:pPr>
          </w:p>
        </w:tc>
        <w:tc>
          <w:tcPr>
            <w:tcW w:w="652" w:type="pct"/>
            <w:vAlign w:val="center"/>
          </w:tcPr>
          <w:p w14:paraId="373549FC" w14:textId="77777777" w:rsidR="00200F4D" w:rsidRPr="007B29D3" w:rsidRDefault="00200F4D" w:rsidP="00120954">
            <w:pPr>
              <w:rPr>
                <w:rFonts w:ascii="Sylfaen" w:hAnsi="Sylfaen"/>
                <w:color w:val="000000"/>
                <w:highlight w:val="yellow"/>
                <w:lang w:val="hy-AM"/>
              </w:rPr>
            </w:pPr>
          </w:p>
        </w:tc>
        <w:tc>
          <w:tcPr>
            <w:tcW w:w="1304" w:type="pct"/>
            <w:shd w:val="clear" w:color="auto" w:fill="auto"/>
            <w:vAlign w:val="center"/>
          </w:tcPr>
          <w:p w14:paraId="1264234A" w14:textId="77777777" w:rsidR="00200F4D" w:rsidRPr="007B29D3" w:rsidRDefault="00200F4D" w:rsidP="00120954">
            <w:pPr>
              <w:ind w:firstLine="567"/>
              <w:jc w:val="center"/>
              <w:rPr>
                <w:rFonts w:ascii="Sylfaen" w:hAnsi="Sylfaen" w:cs="Arial Armenian"/>
                <w:highlight w:val="yellow"/>
                <w:lang w:val="hy-AM"/>
              </w:rPr>
            </w:pPr>
          </w:p>
        </w:tc>
        <w:tc>
          <w:tcPr>
            <w:tcW w:w="2043" w:type="pct"/>
            <w:shd w:val="clear" w:color="auto" w:fill="auto"/>
          </w:tcPr>
          <w:p w14:paraId="26AA8016" w14:textId="77777777" w:rsidR="00200F4D" w:rsidRPr="007B29D3" w:rsidRDefault="00200F4D" w:rsidP="00120954">
            <w:pPr>
              <w:ind w:firstLine="567"/>
              <w:jc w:val="center"/>
              <w:rPr>
                <w:rFonts w:ascii="Sylfaen" w:hAnsi="Sylfaen" w:cs="Arial Armenian"/>
                <w:highlight w:val="yellow"/>
                <w:lang w:val="hy-AM"/>
              </w:rPr>
            </w:pPr>
          </w:p>
        </w:tc>
      </w:tr>
      <w:tr w:rsidR="00200F4D" w:rsidRPr="00E21101" w14:paraId="15402A8F" w14:textId="77777777" w:rsidTr="00200F4D">
        <w:tc>
          <w:tcPr>
            <w:tcW w:w="348" w:type="pct"/>
            <w:vAlign w:val="center"/>
          </w:tcPr>
          <w:p w14:paraId="102C01F8" w14:textId="77777777" w:rsidR="00200F4D" w:rsidRPr="007B29D3" w:rsidRDefault="00200F4D" w:rsidP="00120954">
            <w:pPr>
              <w:rPr>
                <w:rFonts w:ascii="Sylfaen" w:hAnsi="Sylfaen"/>
                <w:color w:val="000000"/>
                <w:highlight w:val="yellow"/>
                <w:lang w:val="hy-AM"/>
              </w:rPr>
            </w:pPr>
          </w:p>
        </w:tc>
        <w:tc>
          <w:tcPr>
            <w:tcW w:w="652" w:type="pct"/>
            <w:vAlign w:val="center"/>
          </w:tcPr>
          <w:p w14:paraId="03544EF4" w14:textId="77777777" w:rsidR="00200F4D" w:rsidRPr="007B29D3" w:rsidRDefault="00200F4D" w:rsidP="00120954">
            <w:pPr>
              <w:rPr>
                <w:rFonts w:ascii="Sylfaen" w:hAnsi="Sylfaen"/>
                <w:color w:val="000000"/>
                <w:highlight w:val="yellow"/>
                <w:lang w:val="hy-AM"/>
              </w:rPr>
            </w:pPr>
          </w:p>
        </w:tc>
        <w:tc>
          <w:tcPr>
            <w:tcW w:w="652" w:type="pct"/>
            <w:vAlign w:val="center"/>
          </w:tcPr>
          <w:p w14:paraId="5465A189" w14:textId="77777777" w:rsidR="00200F4D" w:rsidRPr="007B29D3" w:rsidRDefault="00200F4D" w:rsidP="00120954">
            <w:pPr>
              <w:rPr>
                <w:rFonts w:ascii="Sylfaen" w:hAnsi="Sylfaen"/>
                <w:color w:val="000000"/>
                <w:highlight w:val="yellow"/>
                <w:lang w:val="hy-AM"/>
              </w:rPr>
            </w:pPr>
          </w:p>
        </w:tc>
        <w:tc>
          <w:tcPr>
            <w:tcW w:w="1304" w:type="pct"/>
            <w:shd w:val="clear" w:color="auto" w:fill="auto"/>
            <w:vAlign w:val="center"/>
          </w:tcPr>
          <w:p w14:paraId="59F2D5C5" w14:textId="77777777" w:rsidR="00200F4D" w:rsidRPr="007B29D3" w:rsidRDefault="00200F4D" w:rsidP="00120954">
            <w:pPr>
              <w:ind w:firstLine="567"/>
              <w:jc w:val="center"/>
              <w:rPr>
                <w:rFonts w:ascii="Sylfaen" w:hAnsi="Sylfaen" w:cs="Arial Armenian"/>
                <w:highlight w:val="yellow"/>
                <w:lang w:val="hy-AM"/>
              </w:rPr>
            </w:pPr>
          </w:p>
        </w:tc>
        <w:tc>
          <w:tcPr>
            <w:tcW w:w="2043" w:type="pct"/>
            <w:shd w:val="clear" w:color="auto" w:fill="auto"/>
          </w:tcPr>
          <w:p w14:paraId="53FFBE9B" w14:textId="77777777" w:rsidR="00200F4D" w:rsidRPr="007B29D3" w:rsidRDefault="00200F4D" w:rsidP="00120954">
            <w:pPr>
              <w:ind w:firstLine="567"/>
              <w:jc w:val="center"/>
              <w:rPr>
                <w:rFonts w:ascii="Sylfaen" w:hAnsi="Sylfaen" w:cs="Arial Armenian"/>
                <w:highlight w:val="yellow"/>
                <w:lang w:val="hy-AM"/>
              </w:rPr>
            </w:pPr>
          </w:p>
        </w:tc>
      </w:tr>
      <w:tr w:rsidR="00200F4D" w:rsidRPr="00E21101" w14:paraId="6B1C218B" w14:textId="77777777" w:rsidTr="00200F4D">
        <w:tc>
          <w:tcPr>
            <w:tcW w:w="348" w:type="pct"/>
            <w:vAlign w:val="center"/>
          </w:tcPr>
          <w:p w14:paraId="59AD7927" w14:textId="77777777" w:rsidR="00200F4D" w:rsidRPr="007B29D3" w:rsidRDefault="00200F4D" w:rsidP="00120954">
            <w:pPr>
              <w:rPr>
                <w:rFonts w:ascii="Sylfaen" w:hAnsi="Sylfaen" w:cs="Sylfaen"/>
                <w:color w:val="000000"/>
                <w:highlight w:val="yellow"/>
                <w:lang w:val="hy-AM"/>
              </w:rPr>
            </w:pPr>
          </w:p>
        </w:tc>
        <w:tc>
          <w:tcPr>
            <w:tcW w:w="652" w:type="pct"/>
            <w:vAlign w:val="center"/>
          </w:tcPr>
          <w:p w14:paraId="6F0DB8C3" w14:textId="77777777" w:rsidR="00200F4D" w:rsidRPr="007B29D3" w:rsidRDefault="00200F4D" w:rsidP="00120954">
            <w:pPr>
              <w:rPr>
                <w:rFonts w:ascii="Sylfaen" w:hAnsi="Sylfaen" w:cs="Sylfaen"/>
                <w:color w:val="000000"/>
                <w:highlight w:val="yellow"/>
                <w:lang w:val="hy-AM"/>
              </w:rPr>
            </w:pPr>
          </w:p>
        </w:tc>
        <w:tc>
          <w:tcPr>
            <w:tcW w:w="652" w:type="pct"/>
            <w:vAlign w:val="center"/>
          </w:tcPr>
          <w:p w14:paraId="7C760ABF" w14:textId="77777777" w:rsidR="00200F4D" w:rsidRPr="007B29D3" w:rsidRDefault="00200F4D" w:rsidP="00120954">
            <w:pPr>
              <w:rPr>
                <w:rFonts w:ascii="Sylfaen" w:hAnsi="Sylfaen" w:cs="Sylfaen"/>
                <w:color w:val="000000"/>
                <w:highlight w:val="yellow"/>
                <w:lang w:val="hy-AM"/>
              </w:rPr>
            </w:pPr>
          </w:p>
        </w:tc>
        <w:tc>
          <w:tcPr>
            <w:tcW w:w="1304" w:type="pct"/>
            <w:shd w:val="clear" w:color="auto" w:fill="auto"/>
            <w:vAlign w:val="center"/>
          </w:tcPr>
          <w:p w14:paraId="57872F9B" w14:textId="77777777" w:rsidR="00200F4D" w:rsidRPr="007B29D3" w:rsidRDefault="00200F4D" w:rsidP="00120954">
            <w:pPr>
              <w:ind w:firstLine="567"/>
              <w:jc w:val="center"/>
              <w:rPr>
                <w:rFonts w:ascii="Sylfaen" w:hAnsi="Sylfaen" w:cs="Arial Armenian"/>
                <w:highlight w:val="yellow"/>
                <w:lang w:val="hy-AM"/>
              </w:rPr>
            </w:pPr>
          </w:p>
        </w:tc>
        <w:tc>
          <w:tcPr>
            <w:tcW w:w="2043" w:type="pct"/>
            <w:shd w:val="clear" w:color="auto" w:fill="auto"/>
          </w:tcPr>
          <w:p w14:paraId="783A2EA3" w14:textId="77777777" w:rsidR="00200F4D" w:rsidRPr="007B29D3" w:rsidRDefault="00200F4D" w:rsidP="00120954">
            <w:pPr>
              <w:ind w:firstLine="567"/>
              <w:jc w:val="center"/>
              <w:rPr>
                <w:rFonts w:ascii="Sylfaen" w:hAnsi="Sylfaen" w:cs="Arial Armenian"/>
                <w:highlight w:val="yellow"/>
                <w:lang w:val="hy-AM"/>
              </w:rPr>
            </w:pPr>
          </w:p>
        </w:tc>
      </w:tr>
      <w:tr w:rsidR="00200F4D" w:rsidRPr="00E21101" w14:paraId="17E3DACD" w14:textId="77777777" w:rsidTr="00200F4D">
        <w:tc>
          <w:tcPr>
            <w:tcW w:w="348" w:type="pct"/>
            <w:vAlign w:val="center"/>
          </w:tcPr>
          <w:p w14:paraId="313FB4ED" w14:textId="77777777" w:rsidR="00200F4D" w:rsidRPr="007B29D3" w:rsidRDefault="00200F4D" w:rsidP="00120954">
            <w:pPr>
              <w:rPr>
                <w:rFonts w:ascii="Sylfaen" w:hAnsi="Sylfaen" w:cs="Sylfaen"/>
                <w:color w:val="000000"/>
                <w:highlight w:val="yellow"/>
                <w:lang w:val="hy-AM"/>
              </w:rPr>
            </w:pPr>
          </w:p>
        </w:tc>
        <w:tc>
          <w:tcPr>
            <w:tcW w:w="652" w:type="pct"/>
            <w:vAlign w:val="center"/>
          </w:tcPr>
          <w:p w14:paraId="740CC36F" w14:textId="77777777" w:rsidR="00200F4D" w:rsidRPr="007B29D3" w:rsidRDefault="00200F4D" w:rsidP="00120954">
            <w:pPr>
              <w:rPr>
                <w:rFonts w:ascii="Sylfaen" w:hAnsi="Sylfaen" w:cs="Sylfaen"/>
                <w:color w:val="000000"/>
                <w:highlight w:val="yellow"/>
                <w:lang w:val="hy-AM"/>
              </w:rPr>
            </w:pPr>
          </w:p>
        </w:tc>
        <w:tc>
          <w:tcPr>
            <w:tcW w:w="652" w:type="pct"/>
            <w:vAlign w:val="center"/>
          </w:tcPr>
          <w:p w14:paraId="28B26346" w14:textId="77777777" w:rsidR="00200F4D" w:rsidRPr="007B29D3" w:rsidRDefault="00200F4D" w:rsidP="00120954">
            <w:pPr>
              <w:rPr>
                <w:rFonts w:ascii="Sylfaen" w:hAnsi="Sylfaen" w:cs="Sylfaen"/>
                <w:color w:val="000000"/>
                <w:highlight w:val="yellow"/>
                <w:lang w:val="hy-AM"/>
              </w:rPr>
            </w:pPr>
          </w:p>
        </w:tc>
        <w:tc>
          <w:tcPr>
            <w:tcW w:w="1304" w:type="pct"/>
            <w:shd w:val="clear" w:color="auto" w:fill="auto"/>
            <w:vAlign w:val="center"/>
          </w:tcPr>
          <w:p w14:paraId="5E974846" w14:textId="77777777" w:rsidR="00200F4D" w:rsidRPr="007B29D3" w:rsidRDefault="00200F4D" w:rsidP="00120954">
            <w:pPr>
              <w:ind w:firstLine="567"/>
              <w:jc w:val="center"/>
              <w:rPr>
                <w:rFonts w:ascii="Sylfaen" w:hAnsi="Sylfaen" w:cs="Arial Armenian"/>
                <w:lang w:val="hy-AM"/>
              </w:rPr>
            </w:pPr>
          </w:p>
        </w:tc>
        <w:tc>
          <w:tcPr>
            <w:tcW w:w="2043" w:type="pct"/>
            <w:shd w:val="clear" w:color="auto" w:fill="auto"/>
          </w:tcPr>
          <w:p w14:paraId="6CBC8915" w14:textId="77777777" w:rsidR="00200F4D" w:rsidRPr="007B29D3" w:rsidRDefault="00200F4D" w:rsidP="00120954">
            <w:pPr>
              <w:ind w:firstLine="567"/>
              <w:jc w:val="center"/>
              <w:rPr>
                <w:rFonts w:ascii="Sylfaen" w:hAnsi="Sylfaen" w:cs="Arial Armenian"/>
                <w:lang w:val="hy-AM"/>
              </w:rPr>
            </w:pPr>
          </w:p>
        </w:tc>
      </w:tr>
    </w:tbl>
    <w:p w14:paraId="1B4D9ACE" w14:textId="77777777" w:rsidR="00EC799F" w:rsidRPr="009A1611" w:rsidRDefault="00200F4D" w:rsidP="00EC799F">
      <w:pPr>
        <w:widowControl w:val="0"/>
        <w:ind w:firstLine="375"/>
        <w:jc w:val="both"/>
        <w:rPr>
          <w:rFonts w:ascii="Sylfaen" w:hAnsi="Sylfaen"/>
        </w:rPr>
      </w:pPr>
      <w:r w:rsidRPr="00FC6942">
        <w:rPr>
          <w:rFonts w:ascii="Sylfaen" w:hAnsi="Sylfaen"/>
          <w:lang w:val="hy-AM"/>
        </w:rPr>
        <w:t>*В ходе оценки, при необходимости, Клиент может запросить копии предоставленных договоров. **Критерии оценки: участник должен надлежащим образом реализовать хотя бы один аналогичный контракт в течение года подачи заявки и трех предшествующих ему лет. Ранее исполненный договор (или договоры) оценивается (или оценивается) аналогично, если объем работ (или общий объем), предусмотренных по нему (ним), в денежном выражении не менее суммы сметной цены в пределах рамках этой процедуры. При этом объем работ, выполняемых в рамках хотя бы одного договора, не должен быть менее пятидесяти процентов от сметной цены в рамках данной процедуры.</w:t>
      </w:r>
      <w:r>
        <w:rPr>
          <w:rFonts w:ascii="Sylfaen" w:hAnsi="Sylfaen"/>
          <w:lang w:val="hy-AM"/>
        </w:rPr>
        <w:t xml:space="preserve"> </w:t>
      </w:r>
      <w:r w:rsidR="00EC799F" w:rsidRPr="009A1611">
        <w:rPr>
          <w:rFonts w:ascii="Sylfaen" w:hAnsi="Sylfaen"/>
          <w:lang w:val="hy-AM"/>
        </w:rPr>
        <w:t>Участник должен иметь опыт</w:t>
      </w:r>
      <w:r w:rsidR="00EC799F">
        <w:rPr>
          <w:rFonts w:ascii="Sylfaen" w:hAnsi="Sylfaen"/>
          <w:lang w:val="hy-AM"/>
        </w:rPr>
        <w:t xml:space="preserve"> </w:t>
      </w:r>
      <w:r w:rsidR="00EC799F" w:rsidRPr="00435A29">
        <w:rPr>
          <w:rFonts w:ascii="Sylfaen" w:hAnsi="Sylfaen"/>
          <w:b/>
          <w:lang w:val="hy-AM"/>
        </w:rPr>
        <w:t>Консультационны</w:t>
      </w:r>
      <w:r w:rsidR="00EC799F">
        <w:rPr>
          <w:rFonts w:ascii="Sylfaen" w:hAnsi="Sylfaen"/>
          <w:b/>
        </w:rPr>
        <w:t>х</w:t>
      </w:r>
      <w:r w:rsidR="00EC799F" w:rsidRPr="00435A29">
        <w:rPr>
          <w:rFonts w:ascii="Sylfaen" w:hAnsi="Sylfaen"/>
          <w:b/>
          <w:lang w:val="hy-AM"/>
        </w:rPr>
        <w:t xml:space="preserve"> услуг по разработке проектно-сметной документации</w:t>
      </w:r>
      <w:r w:rsidR="00EC799F" w:rsidRPr="009A1611">
        <w:rPr>
          <w:rFonts w:ascii="Sylfaen" w:hAnsi="Sylfaen"/>
          <w:lang w:val="hy-AM"/>
        </w:rPr>
        <w:t xml:space="preserve"> построения футбольной инфраструктуры.</w:t>
      </w:r>
    </w:p>
    <w:p w14:paraId="0B388A62" w14:textId="77777777" w:rsidR="00200F4D" w:rsidRPr="00EC799F" w:rsidRDefault="00200F4D" w:rsidP="00200F4D">
      <w:pPr>
        <w:widowControl w:val="0"/>
        <w:ind w:firstLine="375"/>
        <w:jc w:val="both"/>
        <w:rPr>
          <w:rFonts w:ascii="Sylfaen" w:hAnsi="Sylfaen"/>
        </w:rPr>
      </w:pPr>
    </w:p>
    <w:p w14:paraId="13219843" w14:textId="77777777" w:rsidR="00200F4D" w:rsidRPr="00FC6942" w:rsidRDefault="00200F4D" w:rsidP="00200F4D">
      <w:pPr>
        <w:pStyle w:val="ListParagraph"/>
        <w:numPr>
          <w:ilvl w:val="0"/>
          <w:numId w:val="34"/>
        </w:numPr>
        <w:ind w:left="630"/>
        <w:contextualSpacing/>
        <w:rPr>
          <w:rFonts w:ascii="Sylfaen" w:hAnsi="Sylfaen"/>
          <w:b/>
          <w:szCs w:val="20"/>
        </w:rPr>
      </w:pPr>
      <w:r w:rsidRPr="00FC6942">
        <w:rPr>
          <w:rFonts w:ascii="Sylfaen" w:hAnsi="Sylfaen"/>
          <w:b/>
          <w:szCs w:val="20"/>
        </w:rPr>
        <w:t>ТЕХНИЧЕСКОЕ ПРЕДЛОЖЕНИЕ (ТП) Эскизный проект, вес: 40%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
        <w:gridCol w:w="8379"/>
      </w:tblGrid>
      <w:tr w:rsidR="00200F4D" w:rsidRPr="00E21101" w14:paraId="5198A8E6" w14:textId="77777777" w:rsidTr="00200F4D">
        <w:trPr>
          <w:trHeight w:val="1708"/>
        </w:trPr>
        <w:tc>
          <w:tcPr>
            <w:tcW w:w="489" w:type="pct"/>
            <w:vAlign w:val="center"/>
          </w:tcPr>
          <w:p w14:paraId="0ADB00D5" w14:textId="77777777" w:rsidR="00200F4D" w:rsidRPr="007544AB" w:rsidRDefault="00200F4D" w:rsidP="00120954">
            <w:pPr>
              <w:jc w:val="center"/>
              <w:rPr>
                <w:rFonts w:ascii="GHEA Grapalat" w:hAnsi="GHEA Grapalat"/>
                <w:sz w:val="18"/>
                <w:szCs w:val="18"/>
              </w:rPr>
            </w:pPr>
            <w:r w:rsidRPr="007544AB">
              <w:rPr>
                <w:rFonts w:ascii="GHEA Grapalat" w:hAnsi="GHEA Grapalat"/>
                <w:sz w:val="18"/>
                <w:szCs w:val="18"/>
              </w:rPr>
              <w:t>5.1</w:t>
            </w:r>
          </w:p>
        </w:tc>
        <w:tc>
          <w:tcPr>
            <w:tcW w:w="4511" w:type="pct"/>
            <w:shd w:val="clear" w:color="auto" w:fill="auto"/>
            <w:vAlign w:val="center"/>
          </w:tcPr>
          <w:p w14:paraId="0EBBB197" w14:textId="77777777" w:rsidR="00200F4D" w:rsidRPr="00FC6942" w:rsidRDefault="00200F4D" w:rsidP="00120954">
            <w:pPr>
              <w:rPr>
                <w:rFonts w:ascii="GHEA Grapalat" w:hAnsi="GHEA Grapalat"/>
                <w:sz w:val="20"/>
                <w:szCs w:val="20"/>
              </w:rPr>
            </w:pPr>
            <w:r w:rsidRPr="00FC6942">
              <w:rPr>
                <w:rFonts w:ascii="Sylfaen" w:hAnsi="Sylfaen"/>
                <w:lang w:val="hy-AM"/>
              </w:rPr>
              <w:t>Представлено в электронной версии (в формате PDF, 2 листа формата А-1). Эскиз должен включать: пояснительную записку, генеральный план территории, планы этажей, фасадов, типовые разрезы, трехмерное моделирование (экстерьер, интерьер) и другие чертежные и графические материалы по усмотрению участника. Предложить открытое футбольное поле, трибуну, футбольную школу с соответствующей мебелью общей площадью 900-1000 кв.м с эскизным проектом. Минимальный порог оценки эскизного проекта установлен в 30 баллов.</w:t>
            </w:r>
          </w:p>
        </w:tc>
      </w:tr>
    </w:tbl>
    <w:p w14:paraId="68945E7D" w14:textId="77777777" w:rsidR="00200F4D" w:rsidRPr="00FC6942" w:rsidRDefault="00200F4D" w:rsidP="00200F4D">
      <w:pPr>
        <w:widowControl w:val="0"/>
        <w:ind w:firstLine="375"/>
        <w:jc w:val="both"/>
        <w:rPr>
          <w:rFonts w:ascii="Sylfaen" w:hAnsi="Sylfaen"/>
          <w:lang w:val="hy-AM"/>
        </w:rPr>
      </w:pPr>
    </w:p>
    <w:p w14:paraId="1EF9C092" w14:textId="77777777" w:rsidR="003B2F27" w:rsidRPr="00200F4D" w:rsidRDefault="003B2F27" w:rsidP="003B2F27">
      <w:pPr>
        <w:widowControl w:val="0"/>
        <w:spacing w:after="160" w:line="360" w:lineRule="auto"/>
        <w:jc w:val="center"/>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6B0C8785" w14:textId="77777777" w:rsidTr="005B7138">
        <w:trPr>
          <w:jc w:val="center"/>
        </w:trPr>
        <w:tc>
          <w:tcPr>
            <w:tcW w:w="4536" w:type="dxa"/>
          </w:tcPr>
          <w:p w14:paraId="6E5D6EBD"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116E305D"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4B42223F"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328A926"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09EDDD9E"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055B9C77"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68E3F33"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3A1B4352"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2F278AE"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5AB7F120" w14:textId="77777777"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14:paraId="5DAA438C" w14:textId="77777777" w:rsidR="00AD515A" w:rsidRPr="00AD29CE" w:rsidRDefault="00AD515A" w:rsidP="00AD515A">
      <w:pPr>
        <w:widowControl w:val="0"/>
        <w:spacing w:after="160"/>
        <w:jc w:val="right"/>
        <w:rPr>
          <w:rFonts w:ascii="GHEA Grapalat" w:hAnsi="GHEA Grapalat"/>
          <w:i/>
        </w:rPr>
      </w:pPr>
      <w:r w:rsidRPr="00AD29CE">
        <w:rPr>
          <w:rFonts w:ascii="GHEA Grapalat" w:hAnsi="GHEA Grapalat"/>
          <w:i/>
        </w:rPr>
        <w:lastRenderedPageBreak/>
        <w:t>Приложение № 1</w:t>
      </w:r>
    </w:p>
    <w:p w14:paraId="67EE336A" w14:textId="22A78B57" w:rsidR="00AD515A" w:rsidRPr="00AD29CE" w:rsidRDefault="00AD515A" w:rsidP="00AD515A">
      <w:pPr>
        <w:widowControl w:val="0"/>
        <w:spacing w:after="160"/>
        <w:jc w:val="right"/>
        <w:rPr>
          <w:rFonts w:ascii="GHEA Grapalat" w:hAnsi="GHEA Grapalat"/>
          <w:i/>
        </w:rPr>
      </w:pPr>
      <w:r w:rsidRPr="00AD29CE">
        <w:rPr>
          <w:rFonts w:ascii="GHEA Grapalat" w:hAnsi="GHEA Grapalat"/>
          <w:i/>
        </w:rPr>
        <w:t>к Договору под кодом</w:t>
      </w:r>
      <w:r>
        <w:rPr>
          <w:rFonts w:ascii="GHEA Grapalat" w:hAnsi="GHEA Grapalat"/>
          <w:i/>
        </w:rPr>
        <w:t xml:space="preserve"> </w:t>
      </w:r>
      <w:r w:rsidR="009D106A">
        <w:rPr>
          <w:rFonts w:ascii="GHEA Grapalat" w:hAnsi="GHEA Grapalat"/>
          <w:b/>
          <w:i/>
          <w:lang w:val="en-GB"/>
        </w:rPr>
        <w:t>HFF-NTsDzB-2025/1</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8375661" w14:textId="77777777" w:rsidR="00EC799F" w:rsidRPr="00E77F0B" w:rsidRDefault="00EC799F" w:rsidP="00EC799F">
      <w:pPr>
        <w:tabs>
          <w:tab w:val="left" w:pos="6570"/>
        </w:tabs>
        <w:spacing w:after="200" w:line="276" w:lineRule="auto"/>
        <w:jc w:val="center"/>
        <w:rPr>
          <w:rFonts w:ascii="Sylfaen" w:eastAsiaTheme="minorEastAsia" w:hAnsi="Sylfaen"/>
          <w:b/>
          <w:u w:val="single"/>
          <w:lang w:val="hy-AM"/>
        </w:rPr>
      </w:pPr>
      <w:r w:rsidRPr="00771F1D">
        <w:rPr>
          <w:rFonts w:ascii="Sylfaen" w:eastAsiaTheme="minorEastAsia" w:hAnsi="Sylfaen"/>
          <w:b/>
          <w:u w:val="single"/>
          <w:lang w:val="hy-AM"/>
        </w:rPr>
        <w:t xml:space="preserve">ТЕХНИЧЕСКИЕ ХАРАКТЕРИСТИКИ </w:t>
      </w:r>
      <w:r w:rsidRPr="00E77F0B">
        <w:rPr>
          <w:rFonts w:ascii="Sylfaen" w:eastAsiaTheme="minorEastAsia" w:hAnsi="Sylfaen"/>
          <w:b/>
          <w:u w:val="single"/>
          <w:lang w:val="hy-AM"/>
        </w:rPr>
        <w:t>(</w:t>
      </w:r>
      <w:r w:rsidRPr="00771F1D">
        <w:rPr>
          <w:rFonts w:ascii="Sylfaen" w:eastAsiaTheme="minorEastAsia" w:hAnsi="Sylfaen"/>
          <w:b/>
          <w:u w:val="single"/>
          <w:lang w:val="hy-AM"/>
        </w:rPr>
        <w:t>ЗАДАЧА ПРОЕКТИРОВАНИЯ</w:t>
      </w:r>
      <w:r w:rsidRPr="00E77F0B">
        <w:rPr>
          <w:rFonts w:ascii="Sylfaen" w:eastAsiaTheme="minorEastAsia" w:hAnsi="Sylfaen"/>
          <w:b/>
          <w:u w:val="single"/>
          <w:lang w:val="hy-AM"/>
        </w:rPr>
        <w:t>)</w:t>
      </w:r>
    </w:p>
    <w:p w14:paraId="3DF99E28" w14:textId="77777777" w:rsidR="00EC799F" w:rsidRPr="00E77F0B" w:rsidRDefault="00EC799F" w:rsidP="00EC799F">
      <w:pPr>
        <w:spacing w:after="200" w:line="276" w:lineRule="auto"/>
        <w:jc w:val="center"/>
        <w:rPr>
          <w:rFonts w:ascii="GHEA Grapalat" w:eastAsiaTheme="minorEastAsia" w:hAnsi="GHEA Grapalat"/>
          <w:sz w:val="16"/>
          <w:lang w:val="hy-AM"/>
        </w:rPr>
      </w:pPr>
      <w:r w:rsidRPr="00771F1D">
        <w:rPr>
          <w:rFonts w:ascii="Sylfaen" w:eastAsiaTheme="minorEastAsia" w:hAnsi="Sylfaen" w:cs="Arial"/>
          <w:b/>
          <w:lang w:val="hy-AM"/>
        </w:rPr>
        <w:t>Объект . Строительство футбольной академии в общине Давташен г. Еревана, РА</w:t>
      </w:r>
    </w:p>
    <w:p w14:paraId="2C3532FC" w14:textId="77777777" w:rsidR="00EC799F" w:rsidRPr="00E77F0B" w:rsidRDefault="00EC799F" w:rsidP="00EC799F">
      <w:pPr>
        <w:spacing w:after="200" w:line="276" w:lineRule="auto"/>
        <w:rPr>
          <w:rFonts w:ascii="Sylfaen" w:eastAsiaTheme="minorEastAsia" w:hAnsi="Sylfaen" w:cs="Arial"/>
          <w:b/>
          <w:lang w:val="hy-AM"/>
        </w:rPr>
      </w:pPr>
      <w:r w:rsidRPr="00771F1D">
        <w:rPr>
          <w:rFonts w:ascii="Sylfaen" w:eastAsiaTheme="minorEastAsia" w:hAnsi="Sylfaen" w:cs="Arial"/>
          <w:b/>
          <w:lang w:val="hy-AM"/>
        </w:rPr>
        <w:t>Адрес: Анастаса Микояна 111/7</w:t>
      </w:r>
    </w:p>
    <w:tbl>
      <w:tblPr>
        <w:tblStyle w:val="TableGrid"/>
        <w:tblpPr w:leftFromText="180" w:rightFromText="180" w:vertAnchor="text" w:horzAnchor="margin" w:tblpY="115"/>
        <w:tblW w:w="9788" w:type="dxa"/>
        <w:tblLook w:val="04A0" w:firstRow="1" w:lastRow="0" w:firstColumn="1" w:lastColumn="0" w:noHBand="0" w:noVBand="1"/>
      </w:tblPr>
      <w:tblGrid>
        <w:gridCol w:w="648"/>
        <w:gridCol w:w="3983"/>
        <w:gridCol w:w="5157"/>
      </w:tblGrid>
      <w:tr w:rsidR="00EC799F" w:rsidRPr="00E77F0B" w14:paraId="6B4EBD2C" w14:textId="77777777" w:rsidTr="006521DC">
        <w:trPr>
          <w:trHeight w:val="557"/>
        </w:trPr>
        <w:tc>
          <w:tcPr>
            <w:tcW w:w="648" w:type="dxa"/>
            <w:vAlign w:val="center"/>
          </w:tcPr>
          <w:p w14:paraId="0FF1A7D8" w14:textId="77777777" w:rsidR="00EC799F" w:rsidRPr="00E77F0B" w:rsidRDefault="00EC799F" w:rsidP="00EC799F">
            <w:pPr>
              <w:numPr>
                <w:ilvl w:val="0"/>
                <w:numId w:val="36"/>
              </w:numPr>
              <w:contextualSpacing/>
              <w:jc w:val="center"/>
              <w:rPr>
                <w:rFonts w:ascii="Sylfaen" w:hAnsi="Sylfaen"/>
                <w:lang w:val="hy-AM"/>
              </w:rPr>
            </w:pPr>
          </w:p>
        </w:tc>
        <w:tc>
          <w:tcPr>
            <w:tcW w:w="3983" w:type="dxa"/>
            <w:vAlign w:val="center"/>
          </w:tcPr>
          <w:p w14:paraId="44C0C915" w14:textId="77777777" w:rsidR="00EC799F" w:rsidRPr="00E77F0B" w:rsidRDefault="00EC799F" w:rsidP="006521DC">
            <w:pPr>
              <w:spacing w:after="200" w:line="276" w:lineRule="auto"/>
              <w:rPr>
                <w:rFonts w:ascii="Sylfaen" w:hAnsi="Sylfaen"/>
                <w:lang w:val="hy-AM"/>
              </w:rPr>
            </w:pPr>
            <w:r w:rsidRPr="00771F1D">
              <w:rPr>
                <w:rFonts w:ascii="Sylfaen" w:hAnsi="Sylfaen" w:cs="Arial"/>
                <w:lang w:val="hy-AM"/>
              </w:rPr>
              <w:t>Основа проектирования</w:t>
            </w:r>
          </w:p>
        </w:tc>
        <w:tc>
          <w:tcPr>
            <w:tcW w:w="5157" w:type="dxa"/>
          </w:tcPr>
          <w:p w14:paraId="32EF0CA3" w14:textId="77777777" w:rsidR="00EC799F" w:rsidRPr="00E77F0B" w:rsidRDefault="00EC799F" w:rsidP="006521DC">
            <w:pPr>
              <w:spacing w:after="200" w:line="276" w:lineRule="auto"/>
              <w:jc w:val="center"/>
              <w:rPr>
                <w:rFonts w:ascii="Sylfaen" w:hAnsi="Sylfaen" w:cs="Arial"/>
                <w:lang w:val="hy-AM"/>
              </w:rPr>
            </w:pPr>
            <w:r w:rsidRPr="00E77F0B">
              <w:rPr>
                <w:rFonts w:ascii="Sylfaen" w:hAnsi="Sylfaen"/>
                <w:lang w:val="hy-AM"/>
              </w:rPr>
              <w:t xml:space="preserve">  </w:t>
            </w:r>
            <w:r w:rsidRPr="00E77F0B">
              <w:rPr>
                <w:rFonts w:ascii="Sylfaen" w:hAnsi="Sylfaen" w:cs="Sylfaen"/>
                <w:lang w:val="hy-AM"/>
              </w:rPr>
              <w:t xml:space="preserve"> </w:t>
            </w:r>
            <w:r w:rsidRPr="00E77F0B">
              <w:rPr>
                <w:rFonts w:ascii="Sylfaen" w:hAnsi="Sylfaen" w:cs="Arial"/>
                <w:lang w:val="hy-AM"/>
              </w:rPr>
              <w:t xml:space="preserve">  </w:t>
            </w:r>
            <w:r>
              <w:t xml:space="preserve"> </w:t>
            </w:r>
            <w:r w:rsidRPr="00771F1D">
              <w:rPr>
                <w:rFonts w:ascii="Sylfaen" w:hAnsi="Sylfaen" w:cs="Arial"/>
                <w:lang w:val="hy-AM"/>
              </w:rPr>
              <w:t>Решение правительства РА,</w:t>
            </w:r>
          </w:p>
          <w:p w14:paraId="17C4932C" w14:textId="77777777" w:rsidR="00EC799F" w:rsidRPr="00E77F0B" w:rsidRDefault="00EC799F" w:rsidP="006521DC">
            <w:pPr>
              <w:spacing w:after="200" w:line="276" w:lineRule="auto"/>
              <w:jc w:val="center"/>
              <w:rPr>
                <w:rFonts w:ascii="Sylfaen" w:hAnsi="Sylfaen"/>
                <w:lang w:val="hy-AM"/>
              </w:rPr>
            </w:pPr>
          </w:p>
        </w:tc>
      </w:tr>
      <w:tr w:rsidR="00EC799F" w:rsidRPr="00771F1D" w14:paraId="214032B1" w14:textId="77777777" w:rsidTr="006521DC">
        <w:tc>
          <w:tcPr>
            <w:tcW w:w="648" w:type="dxa"/>
            <w:vAlign w:val="center"/>
          </w:tcPr>
          <w:p w14:paraId="46BC380C" w14:textId="77777777" w:rsidR="00EC799F" w:rsidRPr="00E77F0B" w:rsidRDefault="00EC799F" w:rsidP="00EC799F">
            <w:pPr>
              <w:numPr>
                <w:ilvl w:val="0"/>
                <w:numId w:val="36"/>
              </w:numPr>
              <w:contextualSpacing/>
              <w:jc w:val="center"/>
              <w:rPr>
                <w:rFonts w:ascii="Sylfaen" w:hAnsi="Sylfaen"/>
                <w:lang w:val="hy-AM"/>
              </w:rPr>
            </w:pPr>
          </w:p>
        </w:tc>
        <w:tc>
          <w:tcPr>
            <w:tcW w:w="3983" w:type="dxa"/>
            <w:vAlign w:val="center"/>
          </w:tcPr>
          <w:p w14:paraId="3DBEEFF6" w14:textId="77777777" w:rsidR="00EC799F" w:rsidRPr="00E77F0B" w:rsidRDefault="00EC799F" w:rsidP="006521DC">
            <w:pPr>
              <w:spacing w:after="200" w:line="276" w:lineRule="auto"/>
              <w:rPr>
                <w:rFonts w:ascii="Sylfaen" w:hAnsi="Sylfaen"/>
                <w:lang w:val="hy-AM"/>
              </w:rPr>
            </w:pPr>
            <w:r w:rsidRPr="00771F1D">
              <w:rPr>
                <w:rFonts w:ascii="Sylfaen" w:hAnsi="Sylfaen" w:cs="Arial"/>
                <w:lang w:val="hy-AM"/>
              </w:rPr>
              <w:t>Клиент:</w:t>
            </w:r>
          </w:p>
        </w:tc>
        <w:tc>
          <w:tcPr>
            <w:tcW w:w="5157" w:type="dxa"/>
          </w:tcPr>
          <w:p w14:paraId="610894C5" w14:textId="77777777" w:rsidR="00EC799F" w:rsidRPr="00E77F0B" w:rsidRDefault="00EC799F" w:rsidP="006521DC">
            <w:pPr>
              <w:spacing w:after="200" w:line="276" w:lineRule="auto"/>
              <w:jc w:val="center"/>
              <w:rPr>
                <w:rFonts w:ascii="Sylfaen" w:hAnsi="Sylfaen"/>
                <w:lang w:val="hy-AM"/>
              </w:rPr>
            </w:pPr>
            <w:r w:rsidRPr="00771F1D">
              <w:rPr>
                <w:rFonts w:ascii="Sylfaen" w:hAnsi="Sylfaen" w:cs="Arial"/>
                <w:lang w:val="hy-AM"/>
              </w:rPr>
              <w:t>Общественная организация "Федерация футбола Армении"</w:t>
            </w:r>
          </w:p>
        </w:tc>
      </w:tr>
      <w:tr w:rsidR="00EC799F" w:rsidRPr="00E77F0B" w14:paraId="3D1BADE1" w14:textId="77777777" w:rsidTr="006521DC">
        <w:tc>
          <w:tcPr>
            <w:tcW w:w="648" w:type="dxa"/>
            <w:vAlign w:val="center"/>
          </w:tcPr>
          <w:p w14:paraId="36E58412" w14:textId="77777777" w:rsidR="00EC799F" w:rsidRPr="00E77F0B" w:rsidRDefault="00EC799F" w:rsidP="00EC799F">
            <w:pPr>
              <w:numPr>
                <w:ilvl w:val="0"/>
                <w:numId w:val="36"/>
              </w:numPr>
              <w:contextualSpacing/>
              <w:jc w:val="center"/>
              <w:rPr>
                <w:rFonts w:ascii="Sylfaen" w:hAnsi="Sylfaen"/>
                <w:lang w:val="hy-AM"/>
              </w:rPr>
            </w:pPr>
          </w:p>
        </w:tc>
        <w:tc>
          <w:tcPr>
            <w:tcW w:w="3983" w:type="dxa"/>
            <w:vAlign w:val="center"/>
          </w:tcPr>
          <w:p w14:paraId="1E08833A" w14:textId="77777777" w:rsidR="00EC799F" w:rsidRPr="00E77F0B" w:rsidRDefault="00EC799F" w:rsidP="006521DC">
            <w:pPr>
              <w:spacing w:after="200" w:line="276" w:lineRule="auto"/>
              <w:rPr>
                <w:rFonts w:ascii="Sylfaen" w:hAnsi="Sylfaen"/>
                <w:lang w:val="hy-AM"/>
              </w:rPr>
            </w:pPr>
            <w:r w:rsidRPr="00771F1D">
              <w:rPr>
                <w:rFonts w:ascii="Sylfaen" w:hAnsi="Sylfaen" w:cs="Arial"/>
                <w:lang w:val="hy-AM"/>
              </w:rPr>
              <w:t>Этап проектирования</w:t>
            </w:r>
          </w:p>
        </w:tc>
        <w:tc>
          <w:tcPr>
            <w:tcW w:w="5157" w:type="dxa"/>
          </w:tcPr>
          <w:p w14:paraId="479F15FF" w14:textId="77777777" w:rsidR="00EC799F" w:rsidRPr="00E77F0B" w:rsidRDefault="00EC799F" w:rsidP="006521DC">
            <w:pPr>
              <w:spacing w:after="200" w:line="276" w:lineRule="auto"/>
              <w:jc w:val="center"/>
              <w:rPr>
                <w:rFonts w:ascii="Sylfaen" w:hAnsi="Sylfaen"/>
                <w:lang w:val="hy-AM"/>
              </w:rPr>
            </w:pPr>
            <w:r w:rsidRPr="00771F1D">
              <w:rPr>
                <w:rFonts w:ascii="Sylfaen" w:hAnsi="Sylfaen" w:cs="Arial"/>
                <w:lang w:val="hy-AM"/>
              </w:rPr>
              <w:t>Рабочий проект</w:t>
            </w:r>
          </w:p>
        </w:tc>
      </w:tr>
      <w:tr w:rsidR="00EC799F" w:rsidRPr="00771F1D" w14:paraId="1D09F61B" w14:textId="77777777" w:rsidTr="006521DC">
        <w:trPr>
          <w:trHeight w:val="2150"/>
        </w:trPr>
        <w:tc>
          <w:tcPr>
            <w:tcW w:w="648" w:type="dxa"/>
            <w:vAlign w:val="center"/>
          </w:tcPr>
          <w:p w14:paraId="69EA6D33" w14:textId="77777777" w:rsidR="00EC799F" w:rsidRPr="00E77F0B" w:rsidRDefault="00EC799F" w:rsidP="00EC799F">
            <w:pPr>
              <w:numPr>
                <w:ilvl w:val="0"/>
                <w:numId w:val="36"/>
              </w:numPr>
              <w:contextualSpacing/>
              <w:jc w:val="center"/>
              <w:rPr>
                <w:rFonts w:ascii="Sylfaen" w:hAnsi="Sylfaen"/>
                <w:lang w:val="hy-AM"/>
              </w:rPr>
            </w:pPr>
          </w:p>
        </w:tc>
        <w:tc>
          <w:tcPr>
            <w:tcW w:w="3983" w:type="dxa"/>
          </w:tcPr>
          <w:p w14:paraId="616C1CE9" w14:textId="77777777" w:rsidR="00EC799F" w:rsidRPr="00771F1D" w:rsidRDefault="00EC799F" w:rsidP="006521DC">
            <w:pPr>
              <w:contextualSpacing/>
              <w:rPr>
                <w:rFonts w:ascii="Sylfaen" w:hAnsi="Sylfaen" w:cs="Sylfaen"/>
                <w:lang w:val="hy-AM"/>
              </w:rPr>
            </w:pPr>
            <w:r w:rsidRPr="00771F1D">
              <w:rPr>
                <w:rFonts w:ascii="Sylfaen" w:hAnsi="Sylfaen" w:cs="Arial"/>
                <w:b/>
                <w:lang w:val="hy-AM"/>
              </w:rPr>
              <w:t>Исходные данные</w:t>
            </w:r>
          </w:p>
          <w:p w14:paraId="0B9DF941" w14:textId="77777777" w:rsidR="00EC799F" w:rsidRPr="00771F1D" w:rsidRDefault="00EC799F" w:rsidP="006521DC">
            <w:pPr>
              <w:contextualSpacing/>
              <w:rPr>
                <w:rFonts w:ascii="Sylfaen" w:hAnsi="Sylfaen" w:cs="Arial"/>
                <w:lang w:val="hy-AM"/>
              </w:rPr>
            </w:pPr>
            <w:r w:rsidRPr="00771F1D">
              <w:rPr>
                <w:rFonts w:ascii="Sylfaen" w:hAnsi="Sylfaen" w:cs="Arial"/>
                <w:lang w:val="hy-AM"/>
              </w:rPr>
              <w:t>• Отвод земли под строительные работы</w:t>
            </w:r>
          </w:p>
          <w:p w14:paraId="466FE796" w14:textId="77777777" w:rsidR="00EC799F" w:rsidRPr="00E77F0B" w:rsidRDefault="00EC799F" w:rsidP="006521DC">
            <w:pPr>
              <w:spacing w:after="200" w:line="276" w:lineRule="auto"/>
              <w:rPr>
                <w:rFonts w:ascii="Sylfaen" w:hAnsi="Sylfaen"/>
                <w:lang w:val="hy-AM"/>
              </w:rPr>
            </w:pPr>
            <w:r w:rsidRPr="00771F1D">
              <w:rPr>
                <w:rFonts w:ascii="Sylfaen" w:hAnsi="Sylfaen" w:cs="Arial"/>
                <w:lang w:val="hy-AM"/>
              </w:rPr>
              <w:t>• Документ, подтверждающий право собственности на землю</w:t>
            </w:r>
          </w:p>
        </w:tc>
        <w:tc>
          <w:tcPr>
            <w:tcW w:w="5157" w:type="dxa"/>
          </w:tcPr>
          <w:p w14:paraId="4E144F71" w14:textId="77777777" w:rsidR="00EC799F" w:rsidRPr="00E77F0B" w:rsidRDefault="00EC799F" w:rsidP="006521DC">
            <w:pPr>
              <w:spacing w:after="200" w:line="276" w:lineRule="auto"/>
              <w:rPr>
                <w:rFonts w:ascii="Sylfaen" w:hAnsi="Sylfaen"/>
                <w:highlight w:val="yellow"/>
                <w:lang w:val="hy-AM"/>
              </w:rPr>
            </w:pPr>
          </w:p>
          <w:p w14:paraId="7C3875BE" w14:textId="77777777" w:rsidR="00EC799F" w:rsidRPr="00E77F0B" w:rsidRDefault="00EC799F" w:rsidP="00EC799F">
            <w:pPr>
              <w:numPr>
                <w:ilvl w:val="0"/>
                <w:numId w:val="39"/>
              </w:numPr>
              <w:contextualSpacing/>
              <w:rPr>
                <w:rFonts w:ascii="Sylfaen" w:hAnsi="Sylfaen" w:cs="Arial"/>
                <w:lang w:val="hy-AM"/>
              </w:rPr>
            </w:pPr>
            <w:r w:rsidRPr="00771F1D">
              <w:rPr>
                <w:rFonts w:ascii="Sylfaen" w:hAnsi="Sylfaen" w:cs="Arial"/>
                <w:lang w:val="hy-AM"/>
              </w:rPr>
              <w:t>Свидетельство о регистрации права на недвижимое имущество</w:t>
            </w:r>
          </w:p>
        </w:tc>
      </w:tr>
      <w:tr w:rsidR="00EC799F" w:rsidRPr="00771F1D" w14:paraId="40D8A8C1" w14:textId="77777777" w:rsidTr="006521DC">
        <w:tc>
          <w:tcPr>
            <w:tcW w:w="648" w:type="dxa"/>
            <w:vAlign w:val="center"/>
          </w:tcPr>
          <w:p w14:paraId="22333BDB" w14:textId="77777777" w:rsidR="00EC799F" w:rsidRPr="00E77F0B" w:rsidRDefault="00EC799F" w:rsidP="00EC799F">
            <w:pPr>
              <w:numPr>
                <w:ilvl w:val="0"/>
                <w:numId w:val="36"/>
              </w:numPr>
              <w:contextualSpacing/>
              <w:jc w:val="center"/>
              <w:rPr>
                <w:rFonts w:ascii="Sylfaen" w:hAnsi="Sylfaen"/>
                <w:lang w:val="hy-AM"/>
              </w:rPr>
            </w:pPr>
          </w:p>
        </w:tc>
        <w:tc>
          <w:tcPr>
            <w:tcW w:w="3983" w:type="dxa"/>
            <w:vAlign w:val="center"/>
          </w:tcPr>
          <w:p w14:paraId="228C166E" w14:textId="77777777" w:rsidR="00EC799F" w:rsidRPr="00E77F0B" w:rsidRDefault="00EC799F" w:rsidP="006521DC">
            <w:pPr>
              <w:spacing w:after="200" w:line="276" w:lineRule="auto"/>
              <w:rPr>
                <w:rFonts w:ascii="Sylfaen" w:hAnsi="Sylfaen"/>
                <w:lang w:val="hy-AM"/>
              </w:rPr>
            </w:pPr>
            <w:r w:rsidRPr="006013F4">
              <w:rPr>
                <w:rFonts w:ascii="Sylfaen" w:hAnsi="Sylfaen" w:cs="Arial"/>
                <w:lang w:val="hy-AM"/>
              </w:rPr>
              <w:t>Сейсмические, инженерно-геодезические и инженерно-геологические исследования</w:t>
            </w:r>
          </w:p>
        </w:tc>
        <w:tc>
          <w:tcPr>
            <w:tcW w:w="5157" w:type="dxa"/>
          </w:tcPr>
          <w:p w14:paraId="73453394" w14:textId="77777777" w:rsidR="00EC799F" w:rsidRPr="006013F4" w:rsidRDefault="00EC799F" w:rsidP="006521DC">
            <w:pPr>
              <w:spacing w:after="200" w:line="276" w:lineRule="auto"/>
              <w:rPr>
                <w:rFonts w:ascii="Sylfaen" w:hAnsi="Sylfaen" w:cs="Arial"/>
              </w:rPr>
            </w:pPr>
            <w:r w:rsidRPr="006013F4">
              <w:rPr>
                <w:rFonts w:ascii="Sylfaen" w:hAnsi="Sylfaen" w:cs="Arial"/>
                <w:lang w:val="hy-AM"/>
              </w:rPr>
              <w:t>Необходимо провести горно-геологическое исследование участка согласно действующим нормам.</w:t>
            </w:r>
            <w:r w:rsidRPr="006013F4">
              <w:t xml:space="preserve"> </w:t>
            </w:r>
            <w:r w:rsidRPr="006013F4">
              <w:rPr>
                <w:rFonts w:ascii="Sylfaen" w:hAnsi="Sylfaen" w:cs="Arial"/>
                <w:lang w:val="hy-AM"/>
              </w:rPr>
              <w:t>Выявить существующие инженерные сети, необщественные территории и сооружения.</w:t>
            </w:r>
            <w:r>
              <w:rPr>
                <w:rFonts w:ascii="Sylfaen" w:hAnsi="Sylfaen" w:cs="Arial"/>
              </w:rPr>
              <w:t xml:space="preserve"> </w:t>
            </w:r>
            <w:r w:rsidRPr="006013F4">
              <w:t xml:space="preserve"> </w:t>
            </w:r>
            <w:r w:rsidRPr="006013F4">
              <w:rPr>
                <w:rFonts w:ascii="Sylfaen" w:hAnsi="Sylfaen" w:cs="Arial"/>
                <w:lang w:val="hy-AM"/>
              </w:rPr>
              <w:t>Согласование вопроса с операторами коммунальных сетей и другими заинтересованными организациями</w:t>
            </w:r>
            <w:r>
              <w:rPr>
                <w:rFonts w:ascii="Sylfaen" w:hAnsi="Sylfaen" w:cs="Arial"/>
              </w:rPr>
              <w:t xml:space="preserve">. </w:t>
            </w:r>
            <w:r w:rsidRPr="006013F4">
              <w:rPr>
                <w:rFonts w:ascii="Sylfaen" w:hAnsi="Sylfaen" w:cs="Arial"/>
              </w:rPr>
              <w:t>Представлять список реперов</w:t>
            </w:r>
            <w:r>
              <w:rPr>
                <w:rFonts w:ascii="Sylfaen" w:hAnsi="Sylfaen" w:cs="Arial"/>
              </w:rPr>
              <w:t xml:space="preserve">. </w:t>
            </w:r>
            <w:r>
              <w:rPr>
                <w:rFonts w:ascii="Sylfaen" w:hAnsi="Sylfaen" w:cs="Arial"/>
                <w:lang w:val="hy-AM"/>
              </w:rPr>
              <w:t xml:space="preserve"> </w:t>
            </w:r>
          </w:p>
        </w:tc>
      </w:tr>
      <w:tr w:rsidR="00EC799F" w:rsidRPr="00771F1D" w14:paraId="5AA7DB49" w14:textId="77777777" w:rsidTr="006521DC">
        <w:tc>
          <w:tcPr>
            <w:tcW w:w="648" w:type="dxa"/>
            <w:vAlign w:val="center"/>
          </w:tcPr>
          <w:p w14:paraId="52CED4D8" w14:textId="77777777" w:rsidR="00EC799F" w:rsidRPr="00E77F0B" w:rsidRDefault="00EC799F" w:rsidP="00EC799F">
            <w:pPr>
              <w:numPr>
                <w:ilvl w:val="0"/>
                <w:numId w:val="36"/>
              </w:numPr>
              <w:contextualSpacing/>
              <w:jc w:val="center"/>
              <w:rPr>
                <w:rFonts w:ascii="Sylfaen" w:hAnsi="Sylfaen"/>
                <w:lang w:val="hy-AM"/>
              </w:rPr>
            </w:pPr>
          </w:p>
        </w:tc>
        <w:tc>
          <w:tcPr>
            <w:tcW w:w="3983" w:type="dxa"/>
            <w:vAlign w:val="center"/>
          </w:tcPr>
          <w:p w14:paraId="63C84F6A" w14:textId="77777777" w:rsidR="00EC799F" w:rsidRPr="00E77F0B" w:rsidRDefault="00EC799F" w:rsidP="006521DC">
            <w:pPr>
              <w:spacing w:after="200" w:line="276" w:lineRule="auto"/>
              <w:rPr>
                <w:rFonts w:ascii="Sylfaen" w:hAnsi="Sylfaen"/>
                <w:lang w:val="hy-AM"/>
              </w:rPr>
            </w:pPr>
            <w:r w:rsidRPr="00E92D37">
              <w:rPr>
                <w:rFonts w:ascii="Sylfaen" w:hAnsi="Sylfaen" w:cs="Arial"/>
                <w:lang w:val="hy-AM"/>
              </w:rPr>
              <w:t>Характеристики конструкции и проектные решения</w:t>
            </w:r>
          </w:p>
        </w:tc>
        <w:tc>
          <w:tcPr>
            <w:tcW w:w="5157" w:type="dxa"/>
          </w:tcPr>
          <w:p w14:paraId="169B7365" w14:textId="7DD44F14" w:rsidR="00EC799F" w:rsidRPr="00E92D37" w:rsidRDefault="001C2CFE" w:rsidP="006521DC">
            <w:pPr>
              <w:tabs>
                <w:tab w:val="left" w:pos="4732"/>
              </w:tabs>
              <w:spacing w:after="200" w:line="276" w:lineRule="auto"/>
              <w:rPr>
                <w:rFonts w:ascii="MS Mincho" w:eastAsia="MS Mincho" w:hAnsi="MS Mincho" w:cs="MS Mincho"/>
                <w:lang w:val="hy-AM"/>
              </w:rPr>
            </w:pPr>
            <w:r w:rsidRPr="00E92D37">
              <w:rPr>
                <w:rFonts w:ascii="Sylfaen" w:hAnsi="Sylfaen" w:cs="Arial"/>
                <w:lang w:val="hy-AM"/>
              </w:rPr>
              <w:t>Проект предусматривает два открытых футбольных поля</w:t>
            </w:r>
            <w:r>
              <w:rPr>
                <w:rFonts w:ascii="Sylfaen" w:hAnsi="Sylfaen" w:cs="Arial"/>
                <w:lang w:val="hy-AM"/>
              </w:rPr>
              <w:t xml:space="preserve"> (</w:t>
            </w:r>
            <w:r>
              <w:rPr>
                <w:rFonts w:ascii="Sylfaen" w:hAnsi="Sylfaen" w:cs="Arial"/>
              </w:rPr>
              <w:t>105*68</w:t>
            </w:r>
            <w:r>
              <w:rPr>
                <w:rFonts w:ascii="Sylfaen" w:hAnsi="Sylfaen" w:cs="Arial"/>
                <w:lang w:val="hy-AM"/>
              </w:rPr>
              <w:t>)</w:t>
            </w:r>
            <w:r w:rsidRPr="00E92D37">
              <w:rPr>
                <w:rFonts w:ascii="Sylfaen" w:hAnsi="Sylfaen" w:cs="Arial"/>
                <w:lang w:val="hy-AM"/>
              </w:rPr>
              <w:t xml:space="preserve">, </w:t>
            </w:r>
            <w:r>
              <w:rPr>
                <w:rFonts w:ascii="Sylfaen" w:hAnsi="Sylfaen" w:cs="Arial"/>
                <w:lang w:val="hy-AM"/>
              </w:rPr>
              <w:t xml:space="preserve"> </w:t>
            </w:r>
            <w:r w:rsidR="00EC799F" w:rsidRPr="00E92D37">
              <w:rPr>
                <w:rFonts w:ascii="Sylfaen" w:hAnsi="Sylfaen" w:cs="Arial"/>
                <w:lang w:val="hy-AM"/>
              </w:rPr>
              <w:t>которые должны иметь с каждой стороны двусторонние трибуны на 1500-2000 зрителей и системы освещения полей</w:t>
            </w:r>
            <w:r w:rsidR="00EC799F">
              <w:rPr>
                <w:rFonts w:ascii="Sylfaen" w:hAnsi="Sylfaen" w:cs="Arial"/>
                <w:lang w:val="hy-AM"/>
              </w:rPr>
              <w:t xml:space="preserve">, </w:t>
            </w:r>
            <w:r w:rsidR="00EC799F" w:rsidRPr="00E92D37">
              <w:rPr>
                <w:lang w:val="hy-AM"/>
              </w:rPr>
              <w:t xml:space="preserve"> </w:t>
            </w:r>
            <w:r w:rsidR="00EC799F" w:rsidRPr="00E92D37">
              <w:rPr>
                <w:rFonts w:ascii="Sylfaen" w:hAnsi="Sylfaen" w:cs="Arial"/>
                <w:lang w:val="hy-AM"/>
              </w:rPr>
              <w:t>футзальный зал на 1500-2000 зрителей</w:t>
            </w:r>
            <w:r w:rsidR="00EC799F">
              <w:rPr>
                <w:rFonts w:ascii="MS Mincho" w:eastAsia="MS Mincho" w:hAnsi="MS Mincho" w:cs="MS Mincho"/>
                <w:lang w:val="hy-AM"/>
              </w:rPr>
              <w:t>․</w:t>
            </w:r>
            <w:r w:rsidR="00EC799F">
              <w:rPr>
                <w:rFonts w:ascii="Sylfaen" w:hAnsi="Sylfaen" w:cs="Arial"/>
                <w:lang w:val="hy-AM"/>
              </w:rPr>
              <w:t xml:space="preserve"> </w:t>
            </w:r>
            <w:r w:rsidR="00EC799F" w:rsidRPr="00E92D37">
              <w:rPr>
                <w:rFonts w:ascii="Sylfaen" w:hAnsi="Sylfaen" w:cs="Arial"/>
                <w:lang w:val="hy-AM"/>
              </w:rPr>
              <w:t xml:space="preserve">Предусмотреть минимальные требования к состоянию здания, а именно один или два этажа, которые включают в себя: вестибюль, администрацию, раздевалки с </w:t>
            </w:r>
            <w:r w:rsidR="00EC799F" w:rsidRPr="00E92D37">
              <w:rPr>
                <w:rFonts w:ascii="Sylfaen" w:hAnsi="Sylfaen" w:cs="Arial"/>
                <w:lang w:val="hy-AM"/>
              </w:rPr>
              <w:lastRenderedPageBreak/>
              <w:t>туалетом, душем и умывальником, тренерскую комнату с туалетом, душем и умывальником, судейскую комнату с туалетом</w:t>
            </w:r>
            <w:r w:rsidR="00EC799F" w:rsidRPr="00535FFF">
              <w:rPr>
                <w:rFonts w:ascii="Sylfaen" w:hAnsi="Sylfaen" w:cs="Arial"/>
                <w:lang w:val="hy-AM"/>
              </w:rPr>
              <w:t>,</w:t>
            </w:r>
            <w:r w:rsidR="00EC799F" w:rsidRPr="00E92D37">
              <w:t xml:space="preserve"> </w:t>
            </w:r>
            <w:r w:rsidR="00EC799F" w:rsidRPr="00E92D37">
              <w:rPr>
                <w:rFonts w:ascii="Sylfaen" w:hAnsi="Sylfaen" w:cs="Arial"/>
                <w:lang w:val="hy-AM"/>
              </w:rPr>
              <w:t>душем и умывальником для ног,</w:t>
            </w:r>
            <w:r w:rsidR="00EC799F" w:rsidRPr="00535FFF">
              <w:rPr>
                <w:rFonts w:ascii="Sylfaen" w:hAnsi="Sylfaen" w:cs="Arial"/>
                <w:lang w:val="hy-AM"/>
              </w:rPr>
              <w:t xml:space="preserve"> </w:t>
            </w:r>
            <w:r w:rsidR="00EC799F" w:rsidRPr="00E92D37">
              <w:t xml:space="preserve"> </w:t>
            </w:r>
            <w:r w:rsidR="00EC799F" w:rsidRPr="00E92D37">
              <w:rPr>
                <w:rFonts w:ascii="Sylfaen" w:hAnsi="Sylfaen" w:cs="Arial"/>
                <w:lang w:val="hy-AM"/>
              </w:rPr>
              <w:t>медпункт с санузлом и душем,</w:t>
            </w:r>
            <w:r w:rsidR="00EC799F">
              <w:rPr>
                <w:rFonts w:ascii="Sylfaen" w:hAnsi="Sylfaen" w:cs="Arial"/>
                <w:lang w:val="hy-AM"/>
              </w:rPr>
              <w:t xml:space="preserve"> </w:t>
            </w:r>
            <w:r w:rsidR="00EC799F" w:rsidRPr="00E92D37">
              <w:t xml:space="preserve"> </w:t>
            </w:r>
            <w:r w:rsidR="00EC799F" w:rsidRPr="00E92D37">
              <w:rPr>
                <w:rFonts w:ascii="Sylfaen" w:hAnsi="Sylfaen" w:cs="Arial"/>
                <w:lang w:val="hy-AM"/>
              </w:rPr>
              <w:t>общий санузел, техническая комната, комната охранника</w:t>
            </w:r>
            <w:r w:rsidR="00EC799F">
              <w:rPr>
                <w:rFonts w:ascii="MS Mincho" w:eastAsia="MS Mincho" w:hAnsi="MS Mincho" w:cs="MS Mincho"/>
                <w:lang w:val="hy-AM"/>
              </w:rPr>
              <w:t>․</w:t>
            </w:r>
          </w:p>
          <w:p w14:paraId="64A6B405" w14:textId="77777777" w:rsidR="00EC799F" w:rsidRDefault="00EC799F" w:rsidP="006521DC">
            <w:pPr>
              <w:tabs>
                <w:tab w:val="left" w:pos="4732"/>
              </w:tabs>
              <w:spacing w:after="200" w:line="276" w:lineRule="auto"/>
              <w:rPr>
                <w:rFonts w:ascii="Sylfaen" w:hAnsi="Sylfaen" w:cs="Arial"/>
                <w:lang w:val="hy-AM"/>
              </w:rPr>
            </w:pPr>
            <w:r w:rsidRPr="00E92D37">
              <w:rPr>
                <w:rFonts w:ascii="Sylfaen" w:hAnsi="Sylfaen" w:cs="Arial"/>
                <w:lang w:val="hy-AM"/>
              </w:rPr>
              <w:t>Допинг-зал с санузлом и душем, общий санузел, техническое помещение.</w:t>
            </w:r>
          </w:p>
          <w:p w14:paraId="6A5504D9" w14:textId="77777777" w:rsidR="00EC799F" w:rsidRPr="00393E45" w:rsidRDefault="00EC799F" w:rsidP="006521DC">
            <w:pPr>
              <w:tabs>
                <w:tab w:val="left" w:pos="4732"/>
              </w:tabs>
              <w:spacing w:after="200" w:line="276" w:lineRule="auto"/>
              <w:rPr>
                <w:rFonts w:ascii="Sylfaen" w:hAnsi="Sylfaen" w:cs="Arial"/>
                <w:lang w:val="hy-AM"/>
              </w:rPr>
            </w:pPr>
            <w:r w:rsidRPr="00393E45">
              <w:rPr>
                <w:rFonts w:ascii="Sylfaen" w:hAnsi="Sylfaen" w:cs="Arial"/>
              </w:rPr>
              <w:t>Проект должен соответствовать действующим регламентам ФФА по инфраструктуре, а также правилам игры в футбол и футзал.</w:t>
            </w:r>
          </w:p>
        </w:tc>
      </w:tr>
      <w:tr w:rsidR="00EC799F" w:rsidRPr="00771F1D" w14:paraId="1C11FA00" w14:textId="77777777" w:rsidTr="006521DC">
        <w:tc>
          <w:tcPr>
            <w:tcW w:w="648" w:type="dxa"/>
            <w:vMerge w:val="restart"/>
            <w:vAlign w:val="center"/>
          </w:tcPr>
          <w:p w14:paraId="74947348" w14:textId="77777777" w:rsidR="00EC799F" w:rsidRPr="00E77F0B" w:rsidRDefault="00EC799F" w:rsidP="00EC799F">
            <w:pPr>
              <w:numPr>
                <w:ilvl w:val="0"/>
                <w:numId w:val="36"/>
              </w:numPr>
              <w:contextualSpacing/>
              <w:jc w:val="center"/>
              <w:rPr>
                <w:rFonts w:ascii="Sylfaen" w:hAnsi="Sylfaen"/>
                <w:lang w:val="hy-AM"/>
              </w:rPr>
            </w:pPr>
          </w:p>
        </w:tc>
        <w:tc>
          <w:tcPr>
            <w:tcW w:w="3983" w:type="dxa"/>
            <w:vAlign w:val="center"/>
          </w:tcPr>
          <w:p w14:paraId="7E178358" w14:textId="77777777" w:rsidR="00EC799F" w:rsidRPr="00E77F0B" w:rsidRDefault="00EC799F" w:rsidP="006521DC">
            <w:pPr>
              <w:spacing w:after="200" w:line="276" w:lineRule="auto"/>
              <w:rPr>
                <w:rFonts w:ascii="Sylfaen" w:hAnsi="Sylfaen"/>
                <w:lang w:val="hy-AM"/>
              </w:rPr>
            </w:pPr>
            <w:r w:rsidRPr="00393E45">
              <w:rPr>
                <w:rFonts w:ascii="Sylfaen" w:hAnsi="Sylfaen" w:cs="Arial"/>
                <w:lang w:val="hy-AM"/>
              </w:rPr>
              <w:t>Краткое описание работ, которые предстоит выполнить (планируется)</w:t>
            </w:r>
          </w:p>
        </w:tc>
        <w:tc>
          <w:tcPr>
            <w:tcW w:w="5157" w:type="dxa"/>
          </w:tcPr>
          <w:p w14:paraId="6716C047" w14:textId="77777777" w:rsidR="00EC799F" w:rsidRDefault="00EC799F" w:rsidP="006521DC">
            <w:pPr>
              <w:tabs>
                <w:tab w:val="left" w:pos="4732"/>
              </w:tabs>
              <w:spacing w:after="200" w:line="276" w:lineRule="auto"/>
              <w:rPr>
                <w:rFonts w:ascii="Sylfaen" w:hAnsi="Sylfaen" w:cs="Sylfaen"/>
                <w:b/>
                <w:i/>
                <w:lang w:val="hy-AM"/>
              </w:rPr>
            </w:pPr>
            <w:r w:rsidRPr="00393E45">
              <w:rPr>
                <w:rFonts w:ascii="Sylfaen" w:hAnsi="Sylfaen" w:cs="Sylfaen"/>
                <w:b/>
                <w:i/>
                <w:lang w:val="hy-AM"/>
              </w:rPr>
              <w:t>Улучшение</w:t>
            </w:r>
          </w:p>
          <w:p w14:paraId="6EDB40A0" w14:textId="77777777" w:rsidR="00EC799F" w:rsidRPr="00E77F0B" w:rsidRDefault="00EC799F" w:rsidP="006521DC">
            <w:pPr>
              <w:tabs>
                <w:tab w:val="left" w:pos="4732"/>
              </w:tabs>
              <w:spacing w:after="200" w:line="276" w:lineRule="auto"/>
              <w:rPr>
                <w:rFonts w:ascii="Sylfaen" w:hAnsi="Sylfaen" w:cs="Arial"/>
                <w:lang w:val="hy-AM"/>
              </w:rPr>
            </w:pPr>
            <w:r w:rsidRPr="00DE78EC">
              <w:rPr>
                <w:rFonts w:ascii="Sylfaen" w:hAnsi="Sylfaen" w:cs="Arial"/>
                <w:lang w:val="hy-AM"/>
              </w:rPr>
              <w:t>В проекте запланировать благоустройство территории, озеленение и наружное освещение, строительство наземной автостоянки, в соответствии с необходимостью и техническими условиями, проложить внешние пути сообщения и т.д.</w:t>
            </w:r>
            <w:r>
              <w:rPr>
                <w:rFonts w:ascii="Sylfaen" w:hAnsi="Sylfaen" w:cs="Arial"/>
                <w:lang w:val="hy-AM"/>
              </w:rPr>
              <w:t xml:space="preserve"> </w:t>
            </w:r>
            <w:r w:rsidRPr="00DE78EC">
              <w:rPr>
                <w:rFonts w:ascii="Sylfaen" w:hAnsi="Sylfaen" w:cs="Arial"/>
                <w:lang w:val="hy-AM"/>
              </w:rPr>
              <w:t>(распределительные станции, подстанции, газоснабжение, водоснабжение, канализация, дренажные устройства-оборудование), включив необходимую территорию в рамках приусадебного участка. проект</w:t>
            </w:r>
            <w:r w:rsidRPr="00E77F0B">
              <w:rPr>
                <w:rFonts w:ascii="Sylfaen" w:hAnsi="Sylfaen" w:cs="Arial"/>
                <w:lang w:val="hy-AM"/>
              </w:rPr>
              <w:t>.</w:t>
            </w:r>
          </w:p>
          <w:p w14:paraId="6C4B3C59" w14:textId="77777777" w:rsidR="00EC799F" w:rsidRPr="003A1866" w:rsidRDefault="00EC799F" w:rsidP="006521DC">
            <w:pPr>
              <w:tabs>
                <w:tab w:val="left" w:pos="4732"/>
              </w:tabs>
              <w:spacing w:after="200" w:line="276" w:lineRule="auto"/>
              <w:rPr>
                <w:rFonts w:ascii="Sylfaen" w:hAnsi="Sylfaen" w:cs="Arial"/>
                <w:bCs/>
                <w:lang w:val="hy-AM"/>
              </w:rPr>
            </w:pPr>
            <w:r w:rsidRPr="003A1866">
              <w:rPr>
                <w:rFonts w:ascii="Sylfaen" w:hAnsi="Sylfaen" w:cs="Arial"/>
                <w:bCs/>
                <w:lang w:val="hy-AM"/>
              </w:rPr>
              <w:t>Оснащение общественного здания оборудованием, обеспечивающим доступность для людей с ограниченными возможностями, включает установку пандусов, поручней, дополнительного освещения, лифтов (в случае двух и более этажей), а также других мер, предусмотренных законодательством</w:t>
            </w:r>
          </w:p>
          <w:p w14:paraId="1D5716D9" w14:textId="77777777" w:rsidR="00EC799F" w:rsidRDefault="00EC799F" w:rsidP="006521DC">
            <w:pPr>
              <w:tabs>
                <w:tab w:val="left" w:pos="4732"/>
              </w:tabs>
              <w:spacing w:after="200" w:line="276" w:lineRule="auto"/>
              <w:rPr>
                <w:rFonts w:ascii="Sylfaen" w:hAnsi="Sylfaen" w:cs="Arial"/>
                <w:lang w:val="hy-AM"/>
              </w:rPr>
            </w:pPr>
            <w:r w:rsidRPr="00E77F0B">
              <w:rPr>
                <w:rFonts w:ascii="Sylfaen" w:hAnsi="Sylfaen" w:cs="Arial"/>
                <w:lang w:val="hy-AM"/>
              </w:rPr>
              <w:t xml:space="preserve"> </w:t>
            </w:r>
            <w:r w:rsidRPr="0042165F">
              <w:t xml:space="preserve"> </w:t>
            </w:r>
            <w:r w:rsidRPr="0042165F">
              <w:rPr>
                <w:rFonts w:ascii="Sylfaen" w:hAnsi="Sylfaen" w:cs="Arial"/>
                <w:lang w:val="hy-AM"/>
              </w:rPr>
              <w:t xml:space="preserve">Проектом предусмотрено строительство внутренних инженерных инфраструктур (систем холодного и горячего водоснабжения, канализации, отопления, электроснабжения, </w:t>
            </w:r>
            <w:r w:rsidRPr="0042165F">
              <w:rPr>
                <w:rFonts w:ascii="Sylfaen" w:hAnsi="Sylfaen" w:cs="Arial"/>
                <w:lang w:val="hy-AM"/>
              </w:rPr>
              <w:lastRenderedPageBreak/>
              <w:t>газоснабжения, вентиляции и кондиционирования, пожарной сигнализации, пожаротушения, видеонаблюдения, связи, водоотведения, энергосбережения)</w:t>
            </w:r>
            <w:r>
              <w:rPr>
                <w:rFonts w:ascii="Sylfaen" w:hAnsi="Sylfaen" w:cs="Arial"/>
                <w:lang w:val="hy-AM"/>
              </w:rPr>
              <w:t xml:space="preserve">, </w:t>
            </w:r>
          </w:p>
          <w:p w14:paraId="311447B1" w14:textId="77777777" w:rsidR="00EC799F" w:rsidRPr="00E77F0B" w:rsidRDefault="00EC799F" w:rsidP="006521DC">
            <w:pPr>
              <w:tabs>
                <w:tab w:val="left" w:pos="4732"/>
              </w:tabs>
              <w:spacing w:after="200" w:line="276" w:lineRule="auto"/>
              <w:rPr>
                <w:rFonts w:ascii="Sylfaen" w:hAnsi="Sylfaen" w:cs="Arial"/>
                <w:lang w:val="hy-AM"/>
              </w:rPr>
            </w:pPr>
            <w:r w:rsidRPr="002B56B2">
              <w:rPr>
                <w:rFonts w:ascii="Sylfaen" w:hAnsi="Sylfaen" w:cs="Arial"/>
                <w:lang w:val="hy-AM"/>
              </w:rPr>
              <w:t>современное внутреннее оформление общественного здания.</w:t>
            </w:r>
          </w:p>
          <w:p w14:paraId="720F285D" w14:textId="77777777" w:rsidR="00EC799F" w:rsidRDefault="00EC799F" w:rsidP="006521DC">
            <w:pPr>
              <w:tabs>
                <w:tab w:val="left" w:pos="4732"/>
              </w:tabs>
              <w:spacing w:after="200" w:line="276" w:lineRule="auto"/>
              <w:rPr>
                <w:rFonts w:ascii="Sylfaen" w:hAnsi="Sylfaen" w:cs="Arial"/>
                <w:lang w:val="hy-AM"/>
              </w:rPr>
            </w:pPr>
            <w:r w:rsidRPr="002B56B2">
              <w:rPr>
                <w:rFonts w:ascii="Sylfaen" w:hAnsi="Sylfaen" w:cs="Arial"/>
                <w:lang w:val="hy-AM"/>
              </w:rPr>
              <w:t>С учетом климатических условий местности предусмотреть системы использования альтернативных источников энергии: солнечных водонагревателей, фотоэлектрических панелей, для обеспечения горячего водоснабжения и электроснабжения зданий</w:t>
            </w:r>
            <w:r>
              <w:rPr>
                <w:rFonts w:ascii="Sylfaen" w:hAnsi="Sylfaen" w:cs="Arial"/>
                <w:lang w:val="hy-AM"/>
              </w:rPr>
              <w:t>,</w:t>
            </w:r>
          </w:p>
          <w:p w14:paraId="4A8C7A89" w14:textId="77777777" w:rsidR="00EC799F" w:rsidRDefault="00EC799F" w:rsidP="006521DC">
            <w:pPr>
              <w:tabs>
                <w:tab w:val="left" w:pos="526"/>
              </w:tabs>
              <w:spacing w:line="276" w:lineRule="auto"/>
              <w:jc w:val="both"/>
              <w:rPr>
                <w:rFonts w:ascii="MS Mincho" w:eastAsia="MS Mincho" w:hAnsi="MS Mincho" w:cs="MS Mincho"/>
                <w:lang w:val="hy-AM"/>
              </w:rPr>
            </w:pPr>
            <w:r w:rsidRPr="002B56B2">
              <w:rPr>
                <w:rFonts w:ascii="Sylfaen" w:hAnsi="Sylfaen" w:cs="Arial"/>
                <w:lang w:val="hy-AM"/>
              </w:rPr>
              <w:t>Согласовывать текущие проектные работы с клиентом в рабочем порядке, с соблюдением обязательных нормативных требований и использованием современных подходов</w:t>
            </w:r>
            <w:r>
              <w:rPr>
                <w:rFonts w:ascii="MS Mincho" w:eastAsia="MS Mincho" w:hAnsi="MS Mincho" w:cs="MS Mincho"/>
                <w:lang w:val="hy-AM"/>
              </w:rPr>
              <w:t>․</w:t>
            </w:r>
          </w:p>
          <w:p w14:paraId="0A45B243" w14:textId="77777777" w:rsidR="00EC799F" w:rsidRPr="00E77F0B" w:rsidRDefault="00EC799F" w:rsidP="006521DC">
            <w:pPr>
              <w:tabs>
                <w:tab w:val="left" w:pos="526"/>
              </w:tabs>
              <w:spacing w:line="276" w:lineRule="auto"/>
              <w:jc w:val="both"/>
              <w:rPr>
                <w:rFonts w:ascii="GHEA Grapalat" w:hAnsi="GHEA Grapalat" w:cs="Sylfaen"/>
                <w:sz w:val="20"/>
                <w:szCs w:val="20"/>
                <w:lang w:val="af-ZA"/>
              </w:rPr>
            </w:pPr>
          </w:p>
          <w:p w14:paraId="2ED47BAC" w14:textId="77777777" w:rsidR="00EC799F" w:rsidRDefault="00EC799F" w:rsidP="006521DC">
            <w:pPr>
              <w:spacing w:after="200" w:line="276" w:lineRule="auto"/>
              <w:rPr>
                <w:rFonts w:ascii="Sylfaen" w:hAnsi="Sylfaen" w:cs="Sylfaen"/>
                <w:b/>
                <w:i/>
                <w:lang w:val="hy-AM"/>
              </w:rPr>
            </w:pPr>
            <w:r w:rsidRPr="00F67F0A">
              <w:rPr>
                <w:rFonts w:ascii="Sylfaen" w:hAnsi="Sylfaen" w:cs="Sylfaen"/>
                <w:b/>
                <w:i/>
                <w:lang w:val="hy-AM"/>
              </w:rPr>
              <w:t>Объемный лист</w:t>
            </w:r>
          </w:p>
          <w:p w14:paraId="28994C54" w14:textId="77777777" w:rsidR="00EC799F" w:rsidRPr="00E77F0B" w:rsidRDefault="00EC799F" w:rsidP="006521DC">
            <w:pPr>
              <w:spacing w:after="200" w:line="276" w:lineRule="auto"/>
              <w:rPr>
                <w:rFonts w:ascii="Sylfaen" w:hAnsi="Sylfaen"/>
                <w:lang w:val="hy-AM"/>
              </w:rPr>
            </w:pPr>
            <w:r w:rsidRPr="00F67F0A">
              <w:rPr>
                <w:rFonts w:ascii="Sylfaen" w:hAnsi="Sylfaen" w:cs="Arial"/>
                <w:lang w:val="hy-AM"/>
              </w:rPr>
              <w:t>Детально по объектам при составлении сметы</w:t>
            </w:r>
          </w:p>
        </w:tc>
      </w:tr>
      <w:tr w:rsidR="00EC799F" w:rsidRPr="00771F1D" w14:paraId="28A1181D" w14:textId="77777777" w:rsidTr="006521DC">
        <w:trPr>
          <w:gridAfter w:val="2"/>
          <w:wAfter w:w="9140" w:type="dxa"/>
          <w:trHeight w:val="316"/>
        </w:trPr>
        <w:tc>
          <w:tcPr>
            <w:tcW w:w="648" w:type="dxa"/>
            <w:vMerge/>
            <w:vAlign w:val="center"/>
          </w:tcPr>
          <w:p w14:paraId="78B0906A" w14:textId="77777777" w:rsidR="00EC799F" w:rsidRPr="00E77F0B" w:rsidRDefault="00EC799F" w:rsidP="00EC799F">
            <w:pPr>
              <w:numPr>
                <w:ilvl w:val="0"/>
                <w:numId w:val="36"/>
              </w:numPr>
              <w:contextualSpacing/>
              <w:jc w:val="center"/>
              <w:rPr>
                <w:rFonts w:ascii="Sylfaen" w:hAnsi="Sylfaen"/>
                <w:lang w:val="hy-AM"/>
              </w:rPr>
            </w:pPr>
          </w:p>
        </w:tc>
      </w:tr>
    </w:tbl>
    <w:p w14:paraId="4726CFB3" w14:textId="77777777" w:rsidR="00EC799F" w:rsidRPr="00E77F0B" w:rsidRDefault="00EC799F" w:rsidP="00EC799F">
      <w:pPr>
        <w:spacing w:after="200" w:line="276" w:lineRule="auto"/>
        <w:jc w:val="center"/>
        <w:rPr>
          <w:rFonts w:ascii="Sylfaen" w:eastAsiaTheme="minorEastAsia" w:hAnsi="Sylfaen" w:cs="Sylfaen"/>
          <w:b/>
          <w:lang w:val="hy-AM"/>
        </w:rPr>
      </w:pPr>
    </w:p>
    <w:p w14:paraId="36FAE496" w14:textId="77777777" w:rsidR="00EC799F" w:rsidRPr="00E77F0B" w:rsidRDefault="00EC799F" w:rsidP="00EC799F">
      <w:pPr>
        <w:spacing w:after="200" w:line="276" w:lineRule="auto"/>
        <w:jc w:val="center"/>
        <w:rPr>
          <w:rFonts w:ascii="Sylfaen" w:eastAsiaTheme="minorEastAsia" w:hAnsi="Sylfaen" w:cs="Sylfaen"/>
          <w:b/>
          <w:lang w:val="hy-AM"/>
        </w:rPr>
      </w:pPr>
    </w:p>
    <w:p w14:paraId="5220312C" w14:textId="77777777" w:rsidR="00EC799F" w:rsidRPr="00E77F0B" w:rsidRDefault="00EC799F" w:rsidP="00EC799F">
      <w:pPr>
        <w:spacing w:after="200" w:line="276" w:lineRule="auto"/>
        <w:jc w:val="center"/>
        <w:rPr>
          <w:rFonts w:ascii="Sylfaen" w:eastAsiaTheme="minorEastAsia" w:hAnsi="Sylfaen" w:cs="Sylfaen"/>
          <w:b/>
          <w:lang w:val="hy-AM"/>
        </w:rPr>
      </w:pPr>
    </w:p>
    <w:p w14:paraId="380B474B" w14:textId="77777777" w:rsidR="00EC799F" w:rsidRPr="00E77F0B" w:rsidRDefault="00EC799F" w:rsidP="00EC799F">
      <w:pPr>
        <w:spacing w:after="200" w:line="276" w:lineRule="auto"/>
        <w:ind w:left="29"/>
        <w:rPr>
          <w:rFonts w:ascii="Sylfaen" w:eastAsiaTheme="minorEastAsia" w:hAnsi="Sylfaen"/>
          <w:b/>
          <w:szCs w:val="20"/>
          <w:lang w:val="hy-AM"/>
        </w:rPr>
      </w:pPr>
      <w:r w:rsidRPr="00F67F0A">
        <w:rPr>
          <w:rFonts w:ascii="Sylfaen" w:eastAsiaTheme="minorEastAsia" w:hAnsi="Sylfaen" w:cs="Arial"/>
          <w:b/>
          <w:szCs w:val="20"/>
          <w:lang w:val="hy-AM"/>
        </w:rPr>
        <w:t>Выполненный проект предоставляется заказчику в следующем объеме:</w:t>
      </w:r>
    </w:p>
    <w:tbl>
      <w:tblPr>
        <w:tblStyle w:val="TableGrid"/>
        <w:tblW w:w="0" w:type="auto"/>
        <w:tblInd w:w="29" w:type="dxa"/>
        <w:tblLook w:val="04A0" w:firstRow="1" w:lastRow="0" w:firstColumn="1" w:lastColumn="0" w:noHBand="0" w:noVBand="1"/>
      </w:tblPr>
      <w:tblGrid>
        <w:gridCol w:w="888"/>
        <w:gridCol w:w="1811"/>
        <w:gridCol w:w="4017"/>
        <w:gridCol w:w="2139"/>
      </w:tblGrid>
      <w:tr w:rsidR="00EC799F" w:rsidRPr="00E77F0B" w14:paraId="63BF6C4E" w14:textId="77777777" w:rsidTr="006521DC">
        <w:trPr>
          <w:trHeight w:val="60"/>
        </w:trPr>
        <w:tc>
          <w:tcPr>
            <w:tcW w:w="888" w:type="dxa"/>
          </w:tcPr>
          <w:p w14:paraId="23BAC7B6" w14:textId="77777777" w:rsidR="00EC799F" w:rsidRPr="00E77F0B" w:rsidRDefault="00EC799F" w:rsidP="006521DC">
            <w:pPr>
              <w:spacing w:after="200" w:line="276" w:lineRule="auto"/>
              <w:jc w:val="center"/>
              <w:rPr>
                <w:rFonts w:ascii="Sylfaen" w:hAnsi="Sylfaen"/>
                <w:sz w:val="20"/>
                <w:szCs w:val="20"/>
              </w:rPr>
            </w:pPr>
            <w:r w:rsidRPr="00F67F0A">
              <w:rPr>
                <w:rFonts w:ascii="Sylfaen" w:hAnsi="Sylfaen" w:cs="Arial"/>
                <w:sz w:val="20"/>
                <w:szCs w:val="20"/>
              </w:rPr>
              <w:t>Книга</w:t>
            </w:r>
          </w:p>
        </w:tc>
        <w:tc>
          <w:tcPr>
            <w:tcW w:w="1811" w:type="dxa"/>
          </w:tcPr>
          <w:p w14:paraId="4F8C6530" w14:textId="77777777" w:rsidR="00EC799F" w:rsidRPr="00E77F0B" w:rsidRDefault="00EC799F" w:rsidP="006521DC">
            <w:pPr>
              <w:spacing w:after="200" w:line="276" w:lineRule="auto"/>
              <w:jc w:val="center"/>
              <w:rPr>
                <w:rFonts w:ascii="Sylfaen" w:hAnsi="Sylfaen"/>
                <w:sz w:val="20"/>
                <w:szCs w:val="20"/>
              </w:rPr>
            </w:pPr>
            <w:r w:rsidRPr="00F67F0A">
              <w:rPr>
                <w:rFonts w:ascii="Sylfaen" w:hAnsi="Sylfaen" w:cs="Arial"/>
                <w:sz w:val="20"/>
                <w:szCs w:val="20"/>
              </w:rPr>
              <w:t>Название</w:t>
            </w:r>
          </w:p>
        </w:tc>
        <w:tc>
          <w:tcPr>
            <w:tcW w:w="4017" w:type="dxa"/>
          </w:tcPr>
          <w:p w14:paraId="5812B4A2" w14:textId="77777777" w:rsidR="00EC799F" w:rsidRPr="00E77F0B" w:rsidRDefault="00EC799F" w:rsidP="006521DC">
            <w:pPr>
              <w:spacing w:after="200" w:line="276" w:lineRule="auto"/>
              <w:jc w:val="center"/>
              <w:rPr>
                <w:rFonts w:ascii="Sylfaen" w:hAnsi="Sylfaen"/>
                <w:sz w:val="20"/>
                <w:szCs w:val="20"/>
              </w:rPr>
            </w:pPr>
            <w:r w:rsidRPr="00F67F0A">
              <w:rPr>
                <w:rFonts w:ascii="Sylfaen" w:hAnsi="Sylfaen"/>
                <w:sz w:val="20"/>
                <w:szCs w:val="20"/>
              </w:rPr>
              <w:t>Содержание</w:t>
            </w:r>
          </w:p>
        </w:tc>
        <w:tc>
          <w:tcPr>
            <w:tcW w:w="2139" w:type="dxa"/>
          </w:tcPr>
          <w:p w14:paraId="60A88EA8" w14:textId="77777777" w:rsidR="00EC799F" w:rsidRPr="00F67F0A" w:rsidRDefault="00EC799F" w:rsidP="006521DC">
            <w:pPr>
              <w:spacing w:after="200" w:line="276" w:lineRule="auto"/>
              <w:jc w:val="center"/>
              <w:rPr>
                <w:rFonts w:ascii="Sylfaen" w:hAnsi="Sylfaen" w:cs="Arial"/>
                <w:sz w:val="20"/>
                <w:szCs w:val="20"/>
              </w:rPr>
            </w:pPr>
            <w:r w:rsidRPr="00F67F0A">
              <w:rPr>
                <w:rFonts w:ascii="Sylfaen" w:hAnsi="Sylfaen" w:cs="Arial"/>
                <w:sz w:val="20"/>
                <w:szCs w:val="20"/>
              </w:rPr>
              <w:t>Армянский</w:t>
            </w:r>
          </w:p>
          <w:p w14:paraId="3D759AC6" w14:textId="77777777" w:rsidR="00EC799F" w:rsidRPr="00E77F0B" w:rsidRDefault="00EC799F" w:rsidP="006521DC">
            <w:pPr>
              <w:spacing w:after="200" w:line="276" w:lineRule="auto"/>
              <w:jc w:val="center"/>
              <w:rPr>
                <w:rFonts w:ascii="Sylfaen" w:hAnsi="Sylfaen" w:cs="Arial"/>
                <w:sz w:val="20"/>
                <w:szCs w:val="20"/>
              </w:rPr>
            </w:pPr>
            <w:r w:rsidRPr="00F67F0A">
              <w:rPr>
                <w:rFonts w:ascii="Sylfaen" w:hAnsi="Sylfaen" w:cs="Arial"/>
                <w:sz w:val="20"/>
                <w:szCs w:val="20"/>
              </w:rPr>
              <w:t>русский язык</w:t>
            </w:r>
          </w:p>
        </w:tc>
      </w:tr>
      <w:tr w:rsidR="00EC799F" w:rsidRPr="00E77F0B" w14:paraId="20C7F2EE" w14:textId="77777777" w:rsidTr="006521DC">
        <w:tc>
          <w:tcPr>
            <w:tcW w:w="888" w:type="dxa"/>
          </w:tcPr>
          <w:p w14:paraId="41AAC606" w14:textId="77777777" w:rsidR="00EC799F" w:rsidRPr="00E77F0B" w:rsidRDefault="00EC799F" w:rsidP="006521DC">
            <w:pPr>
              <w:spacing w:after="200" w:line="276" w:lineRule="auto"/>
              <w:rPr>
                <w:rFonts w:ascii="Sylfaen" w:hAnsi="Sylfaen"/>
                <w:sz w:val="20"/>
                <w:szCs w:val="20"/>
              </w:rPr>
            </w:pPr>
            <w:r w:rsidRPr="00F67F0A">
              <w:rPr>
                <w:rFonts w:ascii="Sylfaen" w:hAnsi="Sylfaen"/>
                <w:sz w:val="20"/>
                <w:szCs w:val="20"/>
              </w:rPr>
              <w:t xml:space="preserve">Книга </w:t>
            </w:r>
            <w:r w:rsidRPr="00E77F0B">
              <w:rPr>
                <w:rFonts w:ascii="Sylfaen" w:hAnsi="Sylfaen"/>
                <w:sz w:val="20"/>
                <w:szCs w:val="20"/>
              </w:rPr>
              <w:t>-1</w:t>
            </w:r>
          </w:p>
        </w:tc>
        <w:tc>
          <w:tcPr>
            <w:tcW w:w="1811" w:type="dxa"/>
          </w:tcPr>
          <w:p w14:paraId="4F7BBE47" w14:textId="77777777" w:rsidR="00EC799F" w:rsidRPr="00E77F0B" w:rsidRDefault="00EC799F" w:rsidP="006521DC">
            <w:pPr>
              <w:spacing w:after="200" w:line="276" w:lineRule="auto"/>
              <w:rPr>
                <w:rFonts w:ascii="Sylfaen" w:hAnsi="Sylfaen"/>
                <w:sz w:val="20"/>
                <w:szCs w:val="20"/>
              </w:rPr>
            </w:pPr>
            <w:r w:rsidRPr="008D6A51">
              <w:rPr>
                <w:rFonts w:ascii="Sylfaen" w:hAnsi="Sylfaen" w:cs="Arial"/>
                <w:sz w:val="20"/>
                <w:szCs w:val="20"/>
              </w:rPr>
              <w:t>Пояснительная часть</w:t>
            </w:r>
          </w:p>
        </w:tc>
        <w:tc>
          <w:tcPr>
            <w:tcW w:w="4017" w:type="dxa"/>
          </w:tcPr>
          <w:p w14:paraId="593F8B6C" w14:textId="77777777" w:rsidR="00EC799F" w:rsidRDefault="00EC799F" w:rsidP="006521DC">
            <w:pPr>
              <w:spacing w:after="200" w:line="276" w:lineRule="auto"/>
              <w:rPr>
                <w:rFonts w:ascii="Sylfaen" w:hAnsi="Sylfaen" w:cs="Arial"/>
                <w:sz w:val="20"/>
                <w:szCs w:val="20"/>
              </w:rPr>
            </w:pPr>
            <w:r w:rsidRPr="007364DC">
              <w:rPr>
                <w:rFonts w:ascii="Sylfaen" w:hAnsi="Sylfaen" w:cs="Arial"/>
                <w:sz w:val="20"/>
                <w:szCs w:val="20"/>
              </w:rPr>
              <w:t>Объяснение, расчеты, анализ, описание мер по снижению экологического риска, исходные данные,</w:t>
            </w:r>
          </w:p>
          <w:p w14:paraId="75D4A212" w14:textId="77777777" w:rsidR="00EC799F" w:rsidRPr="007364DC" w:rsidRDefault="00EC799F" w:rsidP="006521DC">
            <w:pPr>
              <w:spacing w:after="200" w:line="276" w:lineRule="auto"/>
              <w:rPr>
                <w:rFonts w:ascii="Sylfaen" w:hAnsi="Sylfaen"/>
                <w:sz w:val="20"/>
                <w:szCs w:val="20"/>
              </w:rPr>
            </w:pPr>
            <w:r w:rsidRPr="007364DC">
              <w:rPr>
                <w:rFonts w:ascii="Sylfaen" w:hAnsi="Sylfaen" w:cs="Arial"/>
                <w:sz w:val="20"/>
                <w:szCs w:val="20"/>
              </w:rPr>
              <w:t>Задание на архитектурное проектирование (разрешение на проектирование), задание на проектирование и т.д.</w:t>
            </w:r>
          </w:p>
        </w:tc>
        <w:tc>
          <w:tcPr>
            <w:tcW w:w="2139" w:type="dxa"/>
          </w:tcPr>
          <w:p w14:paraId="795A85B2" w14:textId="77777777" w:rsidR="00EC799F" w:rsidRPr="00E77F0B" w:rsidRDefault="00EC799F" w:rsidP="006521DC">
            <w:pPr>
              <w:spacing w:after="200" w:line="276" w:lineRule="auto"/>
              <w:jc w:val="center"/>
              <w:rPr>
                <w:rFonts w:ascii="Sylfaen" w:hAnsi="Sylfaen"/>
                <w:sz w:val="20"/>
                <w:szCs w:val="20"/>
              </w:rPr>
            </w:pPr>
            <w:r w:rsidRPr="00E77F0B">
              <w:rPr>
                <w:rFonts w:ascii="Sylfaen" w:hAnsi="Sylfaen"/>
                <w:sz w:val="20"/>
                <w:szCs w:val="20"/>
              </w:rPr>
              <w:t>5</w:t>
            </w:r>
          </w:p>
        </w:tc>
      </w:tr>
      <w:tr w:rsidR="00EC799F" w:rsidRPr="00E77F0B" w14:paraId="5ADFFBE3" w14:textId="77777777" w:rsidTr="006521DC">
        <w:tc>
          <w:tcPr>
            <w:tcW w:w="888" w:type="dxa"/>
          </w:tcPr>
          <w:p w14:paraId="31BF5247" w14:textId="77777777" w:rsidR="00EC799F" w:rsidRPr="00E77F0B" w:rsidRDefault="00EC799F" w:rsidP="006521DC">
            <w:pPr>
              <w:spacing w:after="200" w:line="276" w:lineRule="auto"/>
              <w:rPr>
                <w:rFonts w:ascii="Sylfaen" w:hAnsi="Sylfaen"/>
                <w:sz w:val="20"/>
                <w:szCs w:val="20"/>
                <w:lang w:val="hy-AM"/>
              </w:rPr>
            </w:pPr>
            <w:r w:rsidRPr="00F67F0A">
              <w:rPr>
                <w:rFonts w:ascii="Sylfaen" w:hAnsi="Sylfaen"/>
                <w:sz w:val="20"/>
                <w:szCs w:val="20"/>
              </w:rPr>
              <w:lastRenderedPageBreak/>
              <w:t xml:space="preserve">Книга </w:t>
            </w:r>
            <w:r w:rsidRPr="00E77F0B">
              <w:rPr>
                <w:rFonts w:ascii="Sylfaen" w:hAnsi="Sylfaen"/>
                <w:sz w:val="20"/>
                <w:szCs w:val="20"/>
              </w:rPr>
              <w:t>-2</w:t>
            </w:r>
            <w:r w:rsidRPr="00E77F0B">
              <w:rPr>
                <w:rFonts w:ascii="Sylfaen" w:hAnsi="Sylfaen"/>
                <w:sz w:val="20"/>
                <w:szCs w:val="20"/>
                <w:lang w:val="hy-AM"/>
              </w:rPr>
              <w:t>*</w:t>
            </w:r>
          </w:p>
        </w:tc>
        <w:tc>
          <w:tcPr>
            <w:tcW w:w="1811" w:type="dxa"/>
          </w:tcPr>
          <w:p w14:paraId="13C44204" w14:textId="77777777" w:rsidR="00EC799F" w:rsidRPr="00E77F0B" w:rsidRDefault="00EC799F" w:rsidP="006521DC">
            <w:pPr>
              <w:spacing w:after="200" w:line="276" w:lineRule="auto"/>
              <w:rPr>
                <w:rFonts w:ascii="Sylfaen" w:hAnsi="Sylfaen"/>
                <w:sz w:val="20"/>
                <w:szCs w:val="20"/>
                <w:lang w:val="hy-AM"/>
              </w:rPr>
            </w:pPr>
            <w:r w:rsidRPr="008D6A51">
              <w:rPr>
                <w:rFonts w:ascii="Sylfaen" w:hAnsi="Sylfaen" w:cs="Arial"/>
                <w:sz w:val="20"/>
                <w:szCs w:val="20"/>
                <w:lang w:val="hy-AM"/>
              </w:rPr>
              <w:t>Чертежная часть</w:t>
            </w:r>
          </w:p>
        </w:tc>
        <w:tc>
          <w:tcPr>
            <w:tcW w:w="4017" w:type="dxa"/>
          </w:tcPr>
          <w:p w14:paraId="6B254D38" w14:textId="77777777" w:rsidR="00EC799F" w:rsidRDefault="00EC799F" w:rsidP="006521DC">
            <w:pPr>
              <w:spacing w:after="200" w:line="276" w:lineRule="auto"/>
              <w:rPr>
                <w:rFonts w:ascii="Sylfaen" w:hAnsi="Sylfaen"/>
                <w:sz w:val="20"/>
                <w:szCs w:val="20"/>
              </w:rPr>
            </w:pPr>
            <w:r w:rsidRPr="00B60BE1">
              <w:rPr>
                <w:rFonts w:ascii="Sylfaen" w:hAnsi="Sylfaen" w:cs="Arial"/>
                <w:sz w:val="20"/>
                <w:szCs w:val="20"/>
                <w:lang w:val="hy-AM"/>
              </w:rPr>
              <w:t>Рабочие чертежи (Генеральный план, архитектурная часть, конструктивная часть, благоустройство, наружное и внутреннее электроснабжение, наружное и внутреннее водоснабжение, наружное и внутреннее газоснабжение, отопление, естественная и искусственная вентиляция</w:t>
            </w:r>
            <w:r w:rsidRPr="00E77F0B">
              <w:rPr>
                <w:rFonts w:ascii="Sylfaen" w:hAnsi="Sylfaen" w:cs="Arial"/>
                <w:sz w:val="20"/>
                <w:szCs w:val="20"/>
                <w:lang w:val="hy-AM"/>
              </w:rPr>
              <w:t xml:space="preserve">, </w:t>
            </w:r>
            <w:r w:rsidRPr="00B60BE1">
              <w:rPr>
                <w:rFonts w:ascii="Sylfaen" w:hAnsi="Sylfaen" w:cs="Arial"/>
                <w:sz w:val="20"/>
                <w:szCs w:val="20"/>
                <w:lang w:val="hy-AM"/>
              </w:rPr>
              <w:t>пожарная аварийная система, организация строительства, график работы</w:t>
            </w:r>
            <w:r w:rsidRPr="00E77F0B">
              <w:rPr>
                <w:rFonts w:ascii="Sylfaen" w:hAnsi="Sylfaen"/>
                <w:sz w:val="20"/>
                <w:szCs w:val="20"/>
                <w:lang w:val="hy-AM"/>
              </w:rPr>
              <w:t>)</w:t>
            </w:r>
            <w:r>
              <w:rPr>
                <w:rFonts w:ascii="Sylfaen" w:hAnsi="Sylfaen"/>
                <w:sz w:val="20"/>
                <w:szCs w:val="20"/>
              </w:rPr>
              <w:t>.</w:t>
            </w:r>
          </w:p>
          <w:p w14:paraId="11105F46" w14:textId="77777777" w:rsidR="00EC799F" w:rsidRDefault="00EC799F" w:rsidP="006521DC">
            <w:pPr>
              <w:spacing w:after="200" w:line="276" w:lineRule="auto"/>
              <w:rPr>
                <w:rFonts w:ascii="Sylfaen" w:hAnsi="Sylfaen" w:cs="Arial"/>
                <w:sz w:val="20"/>
                <w:szCs w:val="20"/>
              </w:rPr>
            </w:pPr>
            <w:r w:rsidRPr="004258BA">
              <w:rPr>
                <w:rFonts w:ascii="Sylfaen" w:hAnsi="Sylfaen" w:cs="Arial"/>
                <w:sz w:val="20"/>
                <w:szCs w:val="20"/>
                <w:lang w:val="hy-AM"/>
              </w:rPr>
              <w:t>Карты участка (карта трассы: М 1:1000, карта местности: М 1:500), геологическая съемка, вертикальный план территории.</w:t>
            </w:r>
          </w:p>
          <w:p w14:paraId="3C23B2B5" w14:textId="77777777" w:rsidR="00EC799F" w:rsidRDefault="00EC799F" w:rsidP="006521DC">
            <w:pPr>
              <w:spacing w:after="200" w:line="276" w:lineRule="auto"/>
              <w:rPr>
                <w:rFonts w:ascii="Sylfaen" w:hAnsi="Sylfaen" w:cs="Arial"/>
                <w:sz w:val="20"/>
                <w:szCs w:val="20"/>
              </w:rPr>
            </w:pPr>
            <w:r w:rsidRPr="004258BA">
              <w:rPr>
                <w:rFonts w:ascii="Sylfaen" w:hAnsi="Sylfaen" w:cs="Arial"/>
                <w:sz w:val="20"/>
                <w:szCs w:val="20"/>
                <w:lang w:val="hy-AM"/>
              </w:rPr>
              <w:t>Метрические чертежи (планы, разрезы, с фотографиями).</w:t>
            </w:r>
          </w:p>
          <w:p w14:paraId="408B9F06" w14:textId="77777777" w:rsidR="00EC799F" w:rsidRPr="00EC19B6" w:rsidRDefault="00EC799F" w:rsidP="006521DC">
            <w:pPr>
              <w:spacing w:after="200" w:line="276" w:lineRule="auto"/>
              <w:rPr>
                <w:rFonts w:ascii="Sylfaen" w:hAnsi="Sylfaen"/>
                <w:sz w:val="20"/>
                <w:szCs w:val="20"/>
              </w:rPr>
            </w:pPr>
            <w:r w:rsidRPr="004258BA">
              <w:rPr>
                <w:rFonts w:ascii="Sylfaen" w:hAnsi="Sylfaen" w:cs="Arial"/>
                <w:sz w:val="20"/>
                <w:szCs w:val="20"/>
                <w:lang w:val="hy-AM"/>
              </w:rPr>
              <w:t>Планы, разрезы, детали, узлы и т.п. проектируемых сооружений М 1-100, М 1-50, М 1-20.</w:t>
            </w:r>
            <w:r w:rsidRPr="004258BA">
              <w:t xml:space="preserve"> </w:t>
            </w:r>
            <w:r w:rsidRPr="004258BA">
              <w:rPr>
                <w:rFonts w:ascii="Sylfaen" w:hAnsi="Sylfaen" w:cs="Arial"/>
                <w:sz w:val="20"/>
                <w:szCs w:val="20"/>
                <w:lang w:val="hy-AM"/>
              </w:rPr>
              <w:t>Чертежи элементов конструкции, подробные и сборочные спецификации и т.д.</w:t>
            </w:r>
          </w:p>
        </w:tc>
        <w:tc>
          <w:tcPr>
            <w:tcW w:w="2139" w:type="dxa"/>
          </w:tcPr>
          <w:p w14:paraId="476077C8" w14:textId="77777777" w:rsidR="00EC799F" w:rsidRPr="00E77F0B" w:rsidRDefault="00EC799F" w:rsidP="006521DC">
            <w:pPr>
              <w:spacing w:after="200" w:line="276" w:lineRule="auto"/>
              <w:jc w:val="center"/>
              <w:rPr>
                <w:rFonts w:ascii="Sylfaen" w:hAnsi="Sylfaen"/>
                <w:sz w:val="20"/>
                <w:szCs w:val="20"/>
              </w:rPr>
            </w:pPr>
            <w:r w:rsidRPr="00E77F0B">
              <w:rPr>
                <w:rFonts w:ascii="Sylfaen" w:hAnsi="Sylfaen"/>
                <w:sz w:val="20"/>
                <w:szCs w:val="20"/>
              </w:rPr>
              <w:t>5</w:t>
            </w:r>
          </w:p>
        </w:tc>
      </w:tr>
      <w:tr w:rsidR="00EC799F" w:rsidRPr="00E77F0B" w14:paraId="24E40D2D" w14:textId="77777777" w:rsidTr="006521DC">
        <w:tc>
          <w:tcPr>
            <w:tcW w:w="888" w:type="dxa"/>
          </w:tcPr>
          <w:p w14:paraId="5DCF1133" w14:textId="77777777" w:rsidR="00EC799F" w:rsidRPr="00E77F0B" w:rsidRDefault="00EC799F" w:rsidP="006521DC">
            <w:pPr>
              <w:spacing w:after="200" w:line="276" w:lineRule="auto"/>
              <w:rPr>
                <w:rFonts w:ascii="Sylfaen" w:hAnsi="Sylfaen"/>
                <w:sz w:val="20"/>
                <w:szCs w:val="20"/>
                <w:lang w:val="hy-AM"/>
              </w:rPr>
            </w:pPr>
            <w:r w:rsidRPr="00F67F0A">
              <w:rPr>
                <w:rFonts w:ascii="Sylfaen" w:hAnsi="Sylfaen"/>
                <w:sz w:val="20"/>
                <w:szCs w:val="20"/>
              </w:rPr>
              <w:t xml:space="preserve">Книга </w:t>
            </w:r>
            <w:r w:rsidRPr="00E77F0B">
              <w:rPr>
                <w:rFonts w:ascii="Sylfaen" w:hAnsi="Sylfaen"/>
                <w:sz w:val="20"/>
                <w:szCs w:val="20"/>
              </w:rPr>
              <w:t>-3</w:t>
            </w:r>
          </w:p>
        </w:tc>
        <w:tc>
          <w:tcPr>
            <w:tcW w:w="1811" w:type="dxa"/>
          </w:tcPr>
          <w:p w14:paraId="6BD3B448" w14:textId="77777777" w:rsidR="00EC799F" w:rsidRPr="00E77F0B" w:rsidRDefault="00EC799F" w:rsidP="006521DC">
            <w:pPr>
              <w:spacing w:after="200" w:line="276" w:lineRule="auto"/>
              <w:rPr>
                <w:rFonts w:ascii="Sylfaen" w:hAnsi="Sylfaen"/>
                <w:sz w:val="20"/>
                <w:szCs w:val="20"/>
              </w:rPr>
            </w:pPr>
            <w:r w:rsidRPr="008D6A51">
              <w:rPr>
                <w:rFonts w:ascii="Sylfaen" w:hAnsi="Sylfaen" w:cs="Arial"/>
                <w:sz w:val="20"/>
                <w:szCs w:val="20"/>
                <w:lang w:val="hy-AM"/>
              </w:rPr>
              <w:t>Краткое описание объема работ</w:t>
            </w:r>
          </w:p>
        </w:tc>
        <w:tc>
          <w:tcPr>
            <w:tcW w:w="4017" w:type="dxa"/>
          </w:tcPr>
          <w:p w14:paraId="33B8176E" w14:textId="77777777" w:rsidR="00EC799F" w:rsidRDefault="00EC799F" w:rsidP="006521DC">
            <w:pPr>
              <w:spacing w:after="200" w:line="276" w:lineRule="auto"/>
              <w:rPr>
                <w:rFonts w:ascii="Sylfaen" w:hAnsi="Sylfaen" w:cs="Arial"/>
                <w:sz w:val="20"/>
                <w:szCs w:val="20"/>
              </w:rPr>
            </w:pPr>
            <w:r w:rsidRPr="008476D2">
              <w:rPr>
                <w:rFonts w:ascii="Sylfaen" w:hAnsi="Sylfaen" w:cs="Arial"/>
                <w:sz w:val="20"/>
                <w:szCs w:val="20"/>
              </w:rPr>
              <w:t>С подробным описанием объемов работ, объемных количеств, пустых столбцов за единицу и общую цену.</w:t>
            </w:r>
          </w:p>
          <w:p w14:paraId="3867B8BE" w14:textId="77777777" w:rsidR="00EC799F" w:rsidRDefault="00EC799F" w:rsidP="006521DC">
            <w:pPr>
              <w:spacing w:after="200" w:line="276" w:lineRule="auto"/>
              <w:rPr>
                <w:rFonts w:ascii="Sylfaen" w:hAnsi="Sylfaen"/>
                <w:sz w:val="20"/>
                <w:szCs w:val="20"/>
              </w:rPr>
            </w:pPr>
            <w:r w:rsidRPr="008476D2">
              <w:rPr>
                <w:rFonts w:ascii="Sylfaen" w:hAnsi="Sylfaen"/>
                <w:sz w:val="20"/>
                <w:szCs w:val="20"/>
              </w:rPr>
              <w:t>1.</w:t>
            </w:r>
            <w:r w:rsidRPr="008476D2">
              <w:t xml:space="preserve"> </w:t>
            </w:r>
            <w:r w:rsidRPr="008476D2">
              <w:rPr>
                <w:rFonts w:ascii="Sylfaen" w:hAnsi="Sylfaen"/>
                <w:sz w:val="20"/>
                <w:szCs w:val="20"/>
              </w:rPr>
              <w:t>Объемная ведомость-смета с указанием объемов всех включенных работ и цен за единицу продукции, включая все косвенные затраты, кроме прибыли и НДС. Примените прибыль и НДС в конце ведомости объемов.</w:t>
            </w:r>
          </w:p>
          <w:p w14:paraId="7E272C6F" w14:textId="77777777" w:rsidR="00EC799F" w:rsidRPr="008476D2" w:rsidRDefault="00EC799F" w:rsidP="006521DC">
            <w:pPr>
              <w:spacing w:after="200" w:line="276" w:lineRule="auto"/>
              <w:rPr>
                <w:rFonts w:ascii="Sylfaen" w:hAnsi="Sylfaen"/>
                <w:sz w:val="20"/>
                <w:szCs w:val="20"/>
              </w:rPr>
            </w:pPr>
            <w:r w:rsidRPr="005379FF">
              <w:rPr>
                <w:rFonts w:ascii="Sylfaen" w:hAnsi="Sylfaen"/>
                <w:sz w:val="20"/>
                <w:szCs w:val="20"/>
              </w:rPr>
              <w:t>2. Конкурсная объемная ведомость: та же объемная ведомость без значений рядовых единиц, с указанием только веса (%) каждой головы по отношению к объемной ведомости.</w:t>
            </w:r>
          </w:p>
        </w:tc>
        <w:tc>
          <w:tcPr>
            <w:tcW w:w="2139" w:type="dxa"/>
          </w:tcPr>
          <w:p w14:paraId="3FE08F3E" w14:textId="77777777" w:rsidR="00EC799F" w:rsidRPr="00E77F0B" w:rsidRDefault="00EC799F" w:rsidP="006521DC">
            <w:pPr>
              <w:spacing w:after="200" w:line="276" w:lineRule="auto"/>
              <w:jc w:val="center"/>
              <w:rPr>
                <w:rFonts w:ascii="Sylfaen" w:hAnsi="Sylfaen"/>
                <w:sz w:val="20"/>
                <w:szCs w:val="20"/>
              </w:rPr>
            </w:pPr>
            <w:r w:rsidRPr="00E77F0B">
              <w:rPr>
                <w:rFonts w:ascii="Sylfaen" w:hAnsi="Sylfaen"/>
                <w:sz w:val="20"/>
                <w:szCs w:val="20"/>
              </w:rPr>
              <w:t>3</w:t>
            </w:r>
          </w:p>
        </w:tc>
      </w:tr>
      <w:tr w:rsidR="00EC799F" w:rsidRPr="00E77F0B" w14:paraId="0D9056D4" w14:textId="77777777" w:rsidTr="006521DC">
        <w:tc>
          <w:tcPr>
            <w:tcW w:w="888" w:type="dxa"/>
          </w:tcPr>
          <w:p w14:paraId="5BDA2E0B" w14:textId="77777777" w:rsidR="00EC799F" w:rsidRPr="00E77F0B" w:rsidRDefault="00EC799F" w:rsidP="006521DC">
            <w:pPr>
              <w:spacing w:after="200" w:line="276" w:lineRule="auto"/>
              <w:rPr>
                <w:rFonts w:ascii="Sylfaen" w:hAnsi="Sylfaen"/>
                <w:sz w:val="20"/>
                <w:szCs w:val="20"/>
              </w:rPr>
            </w:pPr>
            <w:r w:rsidRPr="00F67F0A">
              <w:rPr>
                <w:rFonts w:ascii="Sylfaen" w:hAnsi="Sylfaen" w:cs="Arial"/>
                <w:sz w:val="20"/>
                <w:szCs w:val="20"/>
              </w:rPr>
              <w:t xml:space="preserve">Книга </w:t>
            </w:r>
            <w:r w:rsidRPr="00E77F0B">
              <w:rPr>
                <w:rFonts w:ascii="Sylfaen" w:hAnsi="Sylfaen"/>
                <w:sz w:val="20"/>
                <w:szCs w:val="20"/>
              </w:rPr>
              <w:t>-4</w:t>
            </w:r>
          </w:p>
        </w:tc>
        <w:tc>
          <w:tcPr>
            <w:tcW w:w="1811" w:type="dxa"/>
          </w:tcPr>
          <w:p w14:paraId="5C254CC3" w14:textId="77777777" w:rsidR="00EC799F" w:rsidRPr="00E77F0B" w:rsidRDefault="00EC799F" w:rsidP="006521DC">
            <w:pPr>
              <w:spacing w:after="200" w:line="276" w:lineRule="auto"/>
              <w:rPr>
                <w:rFonts w:ascii="Sylfaen" w:hAnsi="Sylfaen"/>
                <w:sz w:val="20"/>
                <w:szCs w:val="20"/>
              </w:rPr>
            </w:pPr>
            <w:r w:rsidRPr="008D6A51">
              <w:rPr>
                <w:rFonts w:ascii="Sylfaen" w:hAnsi="Sylfaen" w:cs="Arial"/>
                <w:sz w:val="20"/>
                <w:szCs w:val="20"/>
              </w:rPr>
              <w:t>Организация работы</w:t>
            </w:r>
          </w:p>
        </w:tc>
        <w:tc>
          <w:tcPr>
            <w:tcW w:w="4017" w:type="dxa"/>
          </w:tcPr>
          <w:p w14:paraId="1DFEBCD8" w14:textId="77777777" w:rsidR="00EC799F" w:rsidRPr="0005449D" w:rsidRDefault="00EC799F" w:rsidP="006521DC">
            <w:pPr>
              <w:spacing w:after="200" w:line="276" w:lineRule="auto"/>
              <w:rPr>
                <w:rFonts w:ascii="Sylfaen" w:hAnsi="Sylfaen"/>
                <w:sz w:val="20"/>
                <w:szCs w:val="20"/>
              </w:rPr>
            </w:pPr>
            <w:r w:rsidRPr="0005449D">
              <w:rPr>
                <w:rFonts w:ascii="Sylfaen" w:hAnsi="Sylfaen" w:cs="Arial"/>
                <w:sz w:val="20"/>
                <w:szCs w:val="20"/>
              </w:rPr>
              <w:t>С описанием основных технологических процессов организации труда, оценкой количества необходимых людей и машин, составлением календарного графика основных работ, контрольных таблиц, договоров, технических условий и описаний материалов и оборудования. б/у и т. д.</w:t>
            </w:r>
          </w:p>
        </w:tc>
        <w:tc>
          <w:tcPr>
            <w:tcW w:w="2139" w:type="dxa"/>
          </w:tcPr>
          <w:p w14:paraId="509F6271" w14:textId="77777777" w:rsidR="00EC799F" w:rsidRPr="00E77F0B" w:rsidRDefault="00EC799F" w:rsidP="006521DC">
            <w:pPr>
              <w:spacing w:after="200" w:line="276" w:lineRule="auto"/>
              <w:jc w:val="center"/>
              <w:rPr>
                <w:rFonts w:ascii="Sylfaen" w:hAnsi="Sylfaen"/>
                <w:sz w:val="20"/>
                <w:szCs w:val="20"/>
              </w:rPr>
            </w:pPr>
            <w:r w:rsidRPr="00E77F0B">
              <w:rPr>
                <w:rFonts w:ascii="Sylfaen" w:hAnsi="Sylfaen"/>
                <w:sz w:val="20"/>
                <w:szCs w:val="20"/>
              </w:rPr>
              <w:t>5</w:t>
            </w:r>
          </w:p>
        </w:tc>
      </w:tr>
      <w:tr w:rsidR="00EC799F" w:rsidRPr="00E77F0B" w14:paraId="65F38188" w14:textId="77777777" w:rsidTr="006521DC">
        <w:tc>
          <w:tcPr>
            <w:tcW w:w="888" w:type="dxa"/>
          </w:tcPr>
          <w:p w14:paraId="755FCB52" w14:textId="77777777" w:rsidR="00EC799F" w:rsidRPr="00E77F0B" w:rsidRDefault="00EC799F" w:rsidP="006521DC">
            <w:pPr>
              <w:spacing w:after="200" w:line="276" w:lineRule="auto"/>
              <w:rPr>
                <w:rFonts w:ascii="Sylfaen" w:hAnsi="Sylfaen"/>
                <w:sz w:val="20"/>
                <w:szCs w:val="20"/>
              </w:rPr>
            </w:pPr>
            <w:r w:rsidRPr="00F67F0A">
              <w:rPr>
                <w:rFonts w:ascii="Sylfaen" w:hAnsi="Sylfaen"/>
                <w:sz w:val="20"/>
                <w:szCs w:val="20"/>
              </w:rPr>
              <w:t xml:space="preserve">Книга </w:t>
            </w:r>
            <w:r w:rsidRPr="00E77F0B">
              <w:rPr>
                <w:rFonts w:ascii="Sylfaen" w:hAnsi="Sylfaen"/>
                <w:sz w:val="20"/>
                <w:szCs w:val="20"/>
              </w:rPr>
              <w:t>-</w:t>
            </w:r>
            <w:r w:rsidRPr="00E77F0B">
              <w:rPr>
                <w:rFonts w:ascii="Sylfaen" w:hAnsi="Sylfaen"/>
                <w:sz w:val="20"/>
                <w:szCs w:val="20"/>
              </w:rPr>
              <w:lastRenderedPageBreak/>
              <w:t>5</w:t>
            </w:r>
          </w:p>
        </w:tc>
        <w:tc>
          <w:tcPr>
            <w:tcW w:w="1811" w:type="dxa"/>
          </w:tcPr>
          <w:p w14:paraId="7707ED7D" w14:textId="77777777" w:rsidR="00EC799F" w:rsidRPr="00001BA0" w:rsidRDefault="00EC799F" w:rsidP="006521DC">
            <w:pPr>
              <w:spacing w:after="200" w:line="276" w:lineRule="auto"/>
              <w:rPr>
                <w:rFonts w:ascii="Sylfaen" w:hAnsi="Sylfaen"/>
                <w:sz w:val="20"/>
                <w:szCs w:val="20"/>
              </w:rPr>
            </w:pPr>
            <w:r w:rsidRPr="00001BA0">
              <w:rPr>
                <w:rFonts w:ascii="Sylfaen" w:hAnsi="Sylfaen" w:cs="Arial"/>
                <w:sz w:val="20"/>
                <w:szCs w:val="20"/>
              </w:rPr>
              <w:lastRenderedPageBreak/>
              <w:t>Сметы</w:t>
            </w:r>
          </w:p>
        </w:tc>
        <w:tc>
          <w:tcPr>
            <w:tcW w:w="4017" w:type="dxa"/>
          </w:tcPr>
          <w:p w14:paraId="062ED969" w14:textId="77777777" w:rsidR="00EC799F" w:rsidRPr="00001BA0" w:rsidRDefault="00EC799F" w:rsidP="006521DC">
            <w:pPr>
              <w:contextualSpacing/>
              <w:rPr>
                <w:rFonts w:ascii="Sylfaen" w:hAnsi="Sylfaen"/>
                <w:sz w:val="20"/>
                <w:szCs w:val="20"/>
              </w:rPr>
            </w:pPr>
            <w:r w:rsidRPr="00001BA0">
              <w:rPr>
                <w:rFonts w:ascii="Sylfaen" w:hAnsi="Sylfaen" w:cs="Arial"/>
                <w:sz w:val="20"/>
                <w:szCs w:val="20"/>
              </w:rPr>
              <w:t>Подробно при составлении смет по объектам:</w:t>
            </w:r>
          </w:p>
          <w:p w14:paraId="4E575481" w14:textId="77777777" w:rsidR="00EC799F" w:rsidRPr="00E77F0B" w:rsidRDefault="00EC799F" w:rsidP="00EC799F">
            <w:pPr>
              <w:numPr>
                <w:ilvl w:val="0"/>
                <w:numId w:val="37"/>
              </w:numPr>
              <w:contextualSpacing/>
              <w:rPr>
                <w:rFonts w:ascii="Sylfaen" w:hAnsi="Sylfaen"/>
                <w:sz w:val="20"/>
                <w:szCs w:val="20"/>
              </w:rPr>
            </w:pPr>
            <w:r w:rsidRPr="00001BA0">
              <w:rPr>
                <w:rFonts w:ascii="Sylfaen" w:hAnsi="Sylfaen"/>
                <w:sz w:val="20"/>
                <w:szCs w:val="20"/>
              </w:rPr>
              <w:lastRenderedPageBreak/>
              <w:t>Согласно действующим нормам</w:t>
            </w:r>
          </w:p>
        </w:tc>
        <w:tc>
          <w:tcPr>
            <w:tcW w:w="2139" w:type="dxa"/>
          </w:tcPr>
          <w:p w14:paraId="0751BE05" w14:textId="77777777" w:rsidR="00EC799F" w:rsidRPr="00E77F0B" w:rsidRDefault="00EC799F" w:rsidP="006521DC">
            <w:pPr>
              <w:spacing w:after="200" w:line="276" w:lineRule="auto"/>
              <w:jc w:val="center"/>
              <w:rPr>
                <w:rFonts w:ascii="Sylfaen" w:hAnsi="Sylfaen"/>
                <w:sz w:val="20"/>
                <w:szCs w:val="20"/>
              </w:rPr>
            </w:pPr>
            <w:r w:rsidRPr="00E77F0B">
              <w:rPr>
                <w:rFonts w:ascii="Sylfaen" w:hAnsi="Sylfaen"/>
                <w:sz w:val="20"/>
                <w:szCs w:val="20"/>
              </w:rPr>
              <w:lastRenderedPageBreak/>
              <w:t>3</w:t>
            </w:r>
          </w:p>
        </w:tc>
      </w:tr>
    </w:tbl>
    <w:p w14:paraId="49BD35B1" w14:textId="77777777" w:rsidR="00EC799F" w:rsidRPr="00E77F0B" w:rsidRDefault="00EC799F" w:rsidP="00EC799F">
      <w:pPr>
        <w:spacing w:after="200" w:line="276" w:lineRule="auto"/>
        <w:ind w:left="720"/>
        <w:contextualSpacing/>
        <w:rPr>
          <w:rFonts w:ascii="Sylfaen" w:eastAsiaTheme="minorEastAsia" w:hAnsi="Sylfaen"/>
          <w:sz w:val="20"/>
          <w:szCs w:val="20"/>
          <w:lang w:val="hy-AM"/>
        </w:rPr>
      </w:pPr>
      <w:r w:rsidRPr="00E77F0B">
        <w:rPr>
          <w:rFonts w:ascii="Sylfaen" w:eastAsiaTheme="minorEastAsia" w:hAnsi="Sylfaen"/>
          <w:lang w:val="hy-AM"/>
        </w:rPr>
        <w:t>*</w:t>
      </w:r>
      <w:r w:rsidRPr="003B1DC1">
        <w:t xml:space="preserve"> </w:t>
      </w:r>
      <w:r w:rsidRPr="003B1DC1">
        <w:rPr>
          <w:rFonts w:ascii="Sylfaen" w:eastAsiaTheme="minorEastAsia" w:hAnsi="Sylfaen"/>
          <w:lang w:val="hy-AM"/>
        </w:rPr>
        <w:t>Армянскую и русскую версии можно объединить в Книге-1-5.</w:t>
      </w:r>
    </w:p>
    <w:p w14:paraId="7AC1A7BB" w14:textId="77777777" w:rsidR="00EC799F" w:rsidRPr="00E77F0B" w:rsidRDefault="00EC799F" w:rsidP="00EC799F">
      <w:pPr>
        <w:spacing w:after="200" w:line="276" w:lineRule="auto"/>
        <w:ind w:left="720"/>
        <w:contextualSpacing/>
        <w:rPr>
          <w:rFonts w:ascii="Sylfaen" w:eastAsiaTheme="minorEastAsia" w:hAnsi="Sylfaen"/>
          <w:sz w:val="20"/>
          <w:szCs w:val="20"/>
          <w:lang w:val="hy-AM"/>
        </w:rPr>
      </w:pPr>
    </w:p>
    <w:p w14:paraId="724CA85E" w14:textId="77777777" w:rsidR="00EC799F" w:rsidRDefault="00EC799F" w:rsidP="00EC799F">
      <w:pPr>
        <w:spacing w:after="200" w:line="276" w:lineRule="auto"/>
        <w:ind w:left="720"/>
        <w:contextualSpacing/>
        <w:rPr>
          <w:rFonts w:ascii="Sylfaen" w:eastAsiaTheme="minorEastAsia" w:hAnsi="Sylfaen"/>
          <w:b/>
        </w:rPr>
      </w:pPr>
      <w:r w:rsidRPr="00E578F6">
        <w:rPr>
          <w:rFonts w:ascii="Sylfaen" w:eastAsiaTheme="minorEastAsia" w:hAnsi="Sylfaen"/>
          <w:b/>
          <w:lang w:val="hy-AM"/>
        </w:rPr>
        <w:t>В результате составления проектной документации проектировщику также необходимо представить:</w:t>
      </w:r>
    </w:p>
    <w:p w14:paraId="01E40CAC" w14:textId="77777777" w:rsidR="00EC799F" w:rsidRDefault="00EC799F" w:rsidP="00EC799F">
      <w:pPr>
        <w:spacing w:after="200" w:line="276" w:lineRule="auto"/>
        <w:ind w:left="720"/>
        <w:contextualSpacing/>
        <w:rPr>
          <w:rFonts w:ascii="Sylfaen" w:eastAsiaTheme="minorEastAsia" w:hAnsi="Sylfaen"/>
          <w:lang w:val="hy-AM"/>
        </w:rPr>
      </w:pPr>
      <w:r w:rsidRPr="00E77F0B">
        <w:rPr>
          <w:rFonts w:eastAsiaTheme="minorEastAsia"/>
          <w:lang w:val="hy-AM"/>
        </w:rPr>
        <w:t>•</w:t>
      </w:r>
      <w:r w:rsidRPr="00E77F0B">
        <w:rPr>
          <w:rFonts w:eastAsiaTheme="minorEastAsia"/>
          <w:lang w:val="hy-AM"/>
        </w:rPr>
        <w:tab/>
      </w:r>
      <w:r w:rsidRPr="00210B27">
        <w:rPr>
          <w:rFonts w:ascii="Sylfaen" w:eastAsiaTheme="minorEastAsia" w:hAnsi="Sylfaen"/>
          <w:lang w:val="hy-AM"/>
        </w:rPr>
        <w:t>Технические характеристики материалов, устройств и</w:t>
      </w:r>
      <w:r>
        <w:rPr>
          <w:rFonts w:ascii="Sylfaen" w:eastAsiaTheme="minorEastAsia" w:hAnsi="Sylfaen"/>
        </w:rPr>
        <w:t>/или</w:t>
      </w:r>
      <w:r w:rsidRPr="00210B27">
        <w:rPr>
          <w:rFonts w:ascii="Sylfaen" w:eastAsiaTheme="minorEastAsia" w:hAnsi="Sylfaen"/>
          <w:lang w:val="hy-AM"/>
        </w:rPr>
        <w:t xml:space="preserve"> оборудования, используемых для реализации строительного проекта, оформляются в соответствии с требованиями статьи 13 Закона РА «О закупках».**</w:t>
      </w:r>
    </w:p>
    <w:p w14:paraId="24C6D2F7" w14:textId="77777777" w:rsidR="00EC799F" w:rsidRDefault="00EC799F" w:rsidP="00EC799F">
      <w:pPr>
        <w:spacing w:after="200" w:line="276" w:lineRule="auto"/>
        <w:ind w:left="720"/>
        <w:contextualSpacing/>
        <w:rPr>
          <w:rFonts w:ascii="Sylfaen" w:eastAsiaTheme="minorEastAsia" w:hAnsi="Sylfaen"/>
        </w:rPr>
      </w:pPr>
      <w:r w:rsidRPr="00E77F0B">
        <w:rPr>
          <w:rFonts w:eastAsiaTheme="minorEastAsia"/>
          <w:lang w:val="hy-AM"/>
        </w:rPr>
        <w:t>•</w:t>
      </w:r>
      <w:r w:rsidRPr="00E77F0B">
        <w:rPr>
          <w:rFonts w:eastAsiaTheme="minorEastAsia"/>
          <w:lang w:val="hy-AM"/>
        </w:rPr>
        <w:tab/>
      </w:r>
      <w:r w:rsidRPr="00C702A2">
        <w:rPr>
          <w:rFonts w:ascii="Sylfaen" w:eastAsiaTheme="minorEastAsia" w:hAnsi="Sylfaen"/>
          <w:lang w:val="hy-AM"/>
        </w:rPr>
        <w:t>В течение гарантийного срока подрядного обязательства, минимальные требования к гарантийным срокам его отдельных частей (конструкций и т.п.) и используемых материалов и/или устройств и оборудования,</w:t>
      </w:r>
    </w:p>
    <w:p w14:paraId="7A981536" w14:textId="77777777" w:rsidR="00EC799F" w:rsidRPr="00E77F0B" w:rsidRDefault="00EC799F" w:rsidP="00EC799F">
      <w:pPr>
        <w:spacing w:after="200" w:line="276" w:lineRule="auto"/>
        <w:ind w:left="720"/>
        <w:contextualSpacing/>
        <w:rPr>
          <w:rFonts w:eastAsiaTheme="minorEastAsia"/>
          <w:lang w:val="hy-AM"/>
        </w:rPr>
      </w:pPr>
      <w:r w:rsidRPr="00E77F0B">
        <w:rPr>
          <w:rFonts w:eastAsiaTheme="minorEastAsia"/>
          <w:lang w:val="hy-AM"/>
        </w:rPr>
        <w:t>•</w:t>
      </w:r>
      <w:r w:rsidRPr="00E77F0B">
        <w:rPr>
          <w:rFonts w:eastAsiaTheme="minorEastAsia"/>
          <w:lang w:val="hy-AM"/>
        </w:rPr>
        <w:tab/>
      </w:r>
      <w:r w:rsidRPr="00A971CD">
        <w:rPr>
          <w:rFonts w:ascii="Sylfaen" w:eastAsiaTheme="minorEastAsia" w:hAnsi="Sylfaen"/>
          <w:lang w:val="hy-AM"/>
        </w:rPr>
        <w:t>Календарный график выполнения отдельных видов работ,</w:t>
      </w:r>
    </w:p>
    <w:p w14:paraId="3772B466" w14:textId="77777777" w:rsidR="00EC799F" w:rsidRDefault="00EC799F" w:rsidP="00EC799F">
      <w:pPr>
        <w:spacing w:after="200" w:line="276" w:lineRule="auto"/>
        <w:ind w:left="720"/>
        <w:contextualSpacing/>
        <w:rPr>
          <w:rFonts w:ascii="Sylfaen" w:eastAsiaTheme="minorEastAsia" w:hAnsi="Sylfaen" w:cs="Sylfaen"/>
        </w:rPr>
      </w:pPr>
      <w:r w:rsidRPr="00E77F0B">
        <w:rPr>
          <w:rFonts w:eastAsiaTheme="minorEastAsia"/>
          <w:lang w:val="hy-AM"/>
        </w:rPr>
        <w:t>•</w:t>
      </w:r>
      <w:r w:rsidRPr="00E77F0B">
        <w:rPr>
          <w:rFonts w:eastAsiaTheme="minorEastAsia"/>
          <w:lang w:val="hy-AM"/>
        </w:rPr>
        <w:tab/>
      </w:r>
      <w:r w:rsidRPr="00A971CD">
        <w:rPr>
          <w:rFonts w:ascii="Sylfaen" w:eastAsiaTheme="minorEastAsia" w:hAnsi="Sylfaen" w:cs="Sylfaen"/>
          <w:lang w:val="hy-AM"/>
        </w:rPr>
        <w:t>Проектная документация заказчику на армянском и русском языках, в бумажном и электронном (AutoCAD, Word, Excel и PDF) вариантах)</w:t>
      </w:r>
      <w:r>
        <w:rPr>
          <w:rFonts w:ascii="Sylfaen" w:eastAsiaTheme="minorEastAsia" w:hAnsi="Sylfaen" w:cs="Sylfaen"/>
        </w:rPr>
        <w:t>.</w:t>
      </w:r>
    </w:p>
    <w:p w14:paraId="467F8997" w14:textId="77777777" w:rsidR="00EC799F" w:rsidRPr="00A971CD" w:rsidRDefault="00EC799F" w:rsidP="00EC799F">
      <w:pPr>
        <w:spacing w:after="200" w:line="276" w:lineRule="auto"/>
        <w:ind w:left="720"/>
        <w:contextualSpacing/>
        <w:rPr>
          <w:rFonts w:ascii="Sylfaen" w:eastAsiaTheme="minorEastAsia" w:hAnsi="Sylfaen" w:cs="Arial"/>
          <w:b/>
        </w:rPr>
      </w:pPr>
    </w:p>
    <w:p w14:paraId="25CE4C36" w14:textId="77777777" w:rsidR="00EC799F" w:rsidRPr="00E77F0B" w:rsidRDefault="00EC799F" w:rsidP="00EC799F">
      <w:pPr>
        <w:spacing w:after="200" w:line="276" w:lineRule="auto"/>
        <w:jc w:val="center"/>
        <w:rPr>
          <w:rFonts w:ascii="Sylfaen" w:eastAsiaTheme="minorEastAsia" w:hAnsi="Sylfaen" w:cs="Sylfaen"/>
          <w:b/>
          <w:lang w:val="hy-AM"/>
        </w:rPr>
      </w:pPr>
      <w:r w:rsidRPr="00530FFF">
        <w:rPr>
          <w:rFonts w:ascii="Sylfaen" w:eastAsiaTheme="minorEastAsia" w:hAnsi="Sylfaen" w:cs="Arial"/>
          <w:b/>
          <w:lang w:val="hy-AM"/>
        </w:rPr>
        <w:t>Утверждение проекта</w:t>
      </w:r>
    </w:p>
    <w:p w14:paraId="764E6BBC" w14:textId="77777777" w:rsidR="00EC799F" w:rsidRDefault="00EC799F" w:rsidP="00EC799F">
      <w:pPr>
        <w:numPr>
          <w:ilvl w:val="0"/>
          <w:numId w:val="35"/>
        </w:numPr>
        <w:tabs>
          <w:tab w:val="left" w:pos="195"/>
          <w:tab w:val="center" w:pos="4702"/>
          <w:tab w:val="left" w:pos="4875"/>
          <w:tab w:val="left" w:pos="8550"/>
        </w:tabs>
        <w:spacing w:after="200" w:line="276" w:lineRule="auto"/>
        <w:contextualSpacing/>
        <w:jc w:val="both"/>
        <w:rPr>
          <w:rFonts w:ascii="Sylfaen" w:eastAsiaTheme="minorEastAsia" w:hAnsi="Sylfaen" w:cs="Arial"/>
        </w:rPr>
      </w:pPr>
      <w:r w:rsidRPr="002A608C">
        <w:rPr>
          <w:rFonts w:ascii="Sylfaen" w:eastAsiaTheme="minorEastAsia" w:hAnsi="Sylfaen" w:cs="Arial"/>
          <w:lang w:val="hy-AM"/>
        </w:rPr>
        <w:t>Согласовать проектные решения, включая объем работ, с общественностью и НПО «Федерация футбола Армении» не менее двух раз в процессе проектирования.</w:t>
      </w:r>
    </w:p>
    <w:p w14:paraId="39880D60" w14:textId="77777777" w:rsidR="00EC799F" w:rsidRPr="002A608C" w:rsidRDefault="00EC799F" w:rsidP="00EC799F">
      <w:pPr>
        <w:numPr>
          <w:ilvl w:val="0"/>
          <w:numId w:val="35"/>
        </w:numPr>
        <w:tabs>
          <w:tab w:val="left" w:pos="195"/>
          <w:tab w:val="center" w:pos="4702"/>
          <w:tab w:val="left" w:pos="4875"/>
          <w:tab w:val="left" w:pos="8550"/>
        </w:tabs>
        <w:spacing w:after="200" w:line="276" w:lineRule="auto"/>
        <w:contextualSpacing/>
        <w:jc w:val="both"/>
        <w:rPr>
          <w:rFonts w:ascii="Sylfaen" w:eastAsiaTheme="minorEastAsia" w:hAnsi="Sylfaen" w:cs="Arial"/>
        </w:rPr>
      </w:pPr>
      <w:r w:rsidRPr="002A608C">
        <w:rPr>
          <w:rFonts w:ascii="Sylfaen" w:eastAsiaTheme="minorEastAsia" w:hAnsi="Sylfaen" w:cs="Arial"/>
          <w:lang w:val="hy-AM"/>
        </w:rPr>
        <w:t>Согласовать проект с операторами инженерных сетей и другими заинтересованными организациями, а также с другими государственными органами (Минприроды, МЧС и т.д.) при необходимости.</w:t>
      </w:r>
    </w:p>
    <w:p w14:paraId="3375DBF1" w14:textId="77777777" w:rsidR="00EC799F" w:rsidRDefault="00EC799F" w:rsidP="00EC799F">
      <w:pPr>
        <w:tabs>
          <w:tab w:val="left" w:pos="195"/>
          <w:tab w:val="center" w:pos="4702"/>
          <w:tab w:val="left" w:pos="4875"/>
          <w:tab w:val="left" w:pos="8550"/>
        </w:tabs>
        <w:spacing w:after="200" w:line="276" w:lineRule="auto"/>
        <w:ind w:left="720"/>
        <w:contextualSpacing/>
        <w:jc w:val="center"/>
        <w:rPr>
          <w:rFonts w:ascii="Sylfaen" w:eastAsiaTheme="minorEastAsia" w:hAnsi="Sylfaen" w:cs="Arial"/>
        </w:rPr>
      </w:pPr>
    </w:p>
    <w:p w14:paraId="4B836BA4" w14:textId="77777777" w:rsidR="00EC799F" w:rsidRPr="00530FFF" w:rsidRDefault="00EC799F" w:rsidP="00EC799F">
      <w:pPr>
        <w:tabs>
          <w:tab w:val="left" w:pos="195"/>
          <w:tab w:val="center" w:pos="4702"/>
          <w:tab w:val="left" w:pos="4875"/>
          <w:tab w:val="left" w:pos="8550"/>
        </w:tabs>
        <w:spacing w:after="200" w:line="276" w:lineRule="auto"/>
        <w:ind w:left="720"/>
        <w:contextualSpacing/>
        <w:jc w:val="center"/>
        <w:rPr>
          <w:rFonts w:ascii="Sylfaen" w:eastAsiaTheme="minorEastAsia" w:hAnsi="Sylfaen"/>
          <w:lang w:val="hy-AM"/>
        </w:rPr>
      </w:pPr>
      <w:r w:rsidRPr="00530FFF">
        <w:rPr>
          <w:rFonts w:ascii="Sylfaen" w:eastAsiaTheme="minorEastAsia" w:hAnsi="Sylfaen" w:cs="Arial"/>
          <w:b/>
          <w:lang w:val="hy-AM"/>
        </w:rPr>
        <w:t>Другие требования</w:t>
      </w:r>
    </w:p>
    <w:p w14:paraId="0BC54A2C" w14:textId="77777777" w:rsidR="00EC799F" w:rsidRPr="00530FFF" w:rsidRDefault="00EC799F" w:rsidP="00EC799F">
      <w:pPr>
        <w:tabs>
          <w:tab w:val="left" w:pos="195"/>
          <w:tab w:val="center" w:pos="4702"/>
          <w:tab w:val="left" w:pos="4875"/>
          <w:tab w:val="left" w:pos="8550"/>
        </w:tabs>
        <w:spacing w:after="200" w:line="276" w:lineRule="auto"/>
        <w:ind w:left="720"/>
        <w:contextualSpacing/>
        <w:rPr>
          <w:rFonts w:ascii="Sylfaen" w:eastAsiaTheme="minorEastAsia" w:hAnsi="Sylfaen"/>
          <w:lang w:val="hy-AM"/>
        </w:rPr>
      </w:pPr>
    </w:p>
    <w:p w14:paraId="2ABB3A6D" w14:textId="77777777" w:rsidR="00EC799F" w:rsidRPr="00941A6F" w:rsidRDefault="00EC799F" w:rsidP="00EC799F">
      <w:pPr>
        <w:numPr>
          <w:ilvl w:val="0"/>
          <w:numId w:val="35"/>
        </w:numPr>
        <w:tabs>
          <w:tab w:val="left" w:pos="195"/>
          <w:tab w:val="center" w:pos="4702"/>
          <w:tab w:val="left" w:pos="4875"/>
          <w:tab w:val="left" w:pos="8550"/>
        </w:tabs>
        <w:spacing w:after="200" w:line="276" w:lineRule="auto"/>
        <w:contextualSpacing/>
        <w:rPr>
          <w:rFonts w:ascii="Sylfaen" w:eastAsiaTheme="minorEastAsia" w:hAnsi="Sylfaen"/>
          <w:lang w:val="hy-AM"/>
        </w:rPr>
      </w:pPr>
      <w:r w:rsidRPr="00941A6F">
        <w:rPr>
          <w:rFonts w:ascii="Sylfaen" w:eastAsiaTheme="minorEastAsia" w:hAnsi="Sylfaen"/>
          <w:lang w:val="hy-AM"/>
        </w:rPr>
        <w:tab/>
      </w:r>
      <w:r w:rsidRPr="00941A6F">
        <w:rPr>
          <w:rFonts w:ascii="Sylfaen" w:eastAsiaTheme="minorEastAsia" w:hAnsi="Sylfaen" w:cs="Arial"/>
          <w:lang w:val="hy-AM"/>
        </w:rPr>
        <w:t>В ходе проектирования в проектное задание могут быть внесены частичные изменения и уточнения.</w:t>
      </w:r>
    </w:p>
    <w:p w14:paraId="6BBD232A" w14:textId="77777777" w:rsidR="00EC799F" w:rsidRPr="00941A6F" w:rsidRDefault="00EC799F" w:rsidP="00EC799F">
      <w:pPr>
        <w:numPr>
          <w:ilvl w:val="0"/>
          <w:numId w:val="35"/>
        </w:numPr>
        <w:spacing w:after="200" w:line="276" w:lineRule="auto"/>
        <w:contextualSpacing/>
        <w:rPr>
          <w:rFonts w:ascii="Sylfaen" w:eastAsiaTheme="minorEastAsia" w:hAnsi="Sylfaen"/>
          <w:lang w:val="hy-AM"/>
        </w:rPr>
      </w:pPr>
      <w:r w:rsidRPr="00941A6F">
        <w:rPr>
          <w:rFonts w:ascii="Sylfaen" w:eastAsiaTheme="minorEastAsia" w:hAnsi="Sylfaen" w:cs="Arial"/>
          <w:lang w:val="hy-AM"/>
        </w:rPr>
        <w:t>Проектная документация будет принята заказчиком только при наличии всех необходимых согласований и положительных заключений экспертиз.</w:t>
      </w:r>
    </w:p>
    <w:p w14:paraId="51FAEB9B" w14:textId="77777777" w:rsidR="00EC799F" w:rsidRPr="00941A6F" w:rsidRDefault="00EC799F" w:rsidP="00EC799F">
      <w:pPr>
        <w:numPr>
          <w:ilvl w:val="0"/>
          <w:numId w:val="35"/>
        </w:numPr>
        <w:tabs>
          <w:tab w:val="left" w:pos="195"/>
          <w:tab w:val="center" w:pos="4702"/>
          <w:tab w:val="left" w:pos="4875"/>
          <w:tab w:val="left" w:pos="8550"/>
        </w:tabs>
        <w:spacing w:after="200" w:line="276" w:lineRule="auto"/>
        <w:contextualSpacing/>
        <w:rPr>
          <w:rFonts w:ascii="Sylfaen" w:eastAsiaTheme="minorEastAsia" w:hAnsi="Sylfaen"/>
          <w:lang w:val="hy-AM"/>
        </w:rPr>
      </w:pPr>
      <w:r w:rsidRPr="00941A6F">
        <w:rPr>
          <w:rFonts w:ascii="Sylfaen" w:eastAsiaTheme="minorEastAsia" w:hAnsi="Sylfaen" w:cs="Arial"/>
          <w:lang w:val="hy-AM"/>
        </w:rPr>
        <w:t>Проект должен соответствовать заданию на проектирование и строительным нормам и правилам, действующим на территории Республики Армения.</w:t>
      </w:r>
    </w:p>
    <w:p w14:paraId="222D8223" w14:textId="77777777" w:rsidR="00EC799F" w:rsidRPr="00941A6F" w:rsidRDefault="00EC799F" w:rsidP="00EC799F">
      <w:pPr>
        <w:numPr>
          <w:ilvl w:val="0"/>
          <w:numId w:val="35"/>
        </w:numPr>
        <w:tabs>
          <w:tab w:val="left" w:pos="195"/>
          <w:tab w:val="center" w:pos="4702"/>
          <w:tab w:val="left" w:pos="4875"/>
          <w:tab w:val="left" w:pos="8550"/>
        </w:tabs>
        <w:spacing w:after="200" w:line="276" w:lineRule="auto"/>
        <w:contextualSpacing/>
        <w:rPr>
          <w:rFonts w:ascii="Sylfaen" w:eastAsiaTheme="minorEastAsia" w:hAnsi="Sylfaen"/>
          <w:lang w:val="hy-AM"/>
        </w:rPr>
      </w:pPr>
      <w:r w:rsidRPr="00941A6F">
        <w:rPr>
          <w:rFonts w:ascii="Sylfaen" w:eastAsiaTheme="minorEastAsia" w:hAnsi="Sylfaen" w:cs="Arial"/>
          <w:lang w:val="hy-AM"/>
        </w:rPr>
        <w:t xml:space="preserve"> Проектная документация должна быть составлена </w:t>
      </w:r>
      <w:r w:rsidRPr="00941A6F">
        <w:rPr>
          <w:rFonts w:eastAsiaTheme="minorEastAsia"/>
          <w:lang w:val="hy-AM"/>
        </w:rPr>
        <w:t>​​</w:t>
      </w:r>
      <w:r w:rsidRPr="00941A6F">
        <w:rPr>
          <w:rFonts w:ascii="Sylfaen" w:eastAsiaTheme="minorEastAsia" w:hAnsi="Sylfaen" w:cs="Sylfaen"/>
          <w:lang w:val="hy-AM"/>
        </w:rPr>
        <w:t>в</w:t>
      </w:r>
      <w:r w:rsidRPr="00941A6F">
        <w:rPr>
          <w:rFonts w:ascii="Sylfaen" w:eastAsiaTheme="minorEastAsia" w:hAnsi="Sylfaen" w:cs="Arial"/>
          <w:lang w:val="hy-AM"/>
        </w:rPr>
        <w:t xml:space="preserve"> </w:t>
      </w:r>
      <w:r w:rsidRPr="00941A6F">
        <w:rPr>
          <w:rFonts w:ascii="Sylfaen" w:eastAsiaTheme="minorEastAsia" w:hAnsi="Sylfaen" w:cs="Sylfaen"/>
          <w:lang w:val="hy-AM"/>
        </w:rPr>
        <w:t>соответствии</w:t>
      </w:r>
      <w:r w:rsidRPr="00941A6F">
        <w:rPr>
          <w:rFonts w:ascii="Sylfaen" w:eastAsiaTheme="minorEastAsia" w:hAnsi="Sylfaen" w:cs="Arial"/>
          <w:lang w:val="hy-AM"/>
        </w:rPr>
        <w:t xml:space="preserve"> </w:t>
      </w:r>
      <w:r w:rsidRPr="00941A6F">
        <w:rPr>
          <w:rFonts w:ascii="Sylfaen" w:eastAsiaTheme="minorEastAsia" w:hAnsi="Sylfaen" w:cs="Sylfaen"/>
          <w:lang w:val="hy-AM"/>
        </w:rPr>
        <w:t>со</w:t>
      </w:r>
      <w:r w:rsidRPr="00941A6F">
        <w:rPr>
          <w:rFonts w:ascii="Sylfaen" w:eastAsiaTheme="minorEastAsia" w:hAnsi="Sylfaen" w:cs="Arial"/>
          <w:lang w:val="hy-AM"/>
        </w:rPr>
        <w:t xml:space="preserve"> </w:t>
      </w:r>
      <w:r w:rsidRPr="00941A6F">
        <w:rPr>
          <w:rFonts w:ascii="Sylfaen" w:eastAsiaTheme="minorEastAsia" w:hAnsi="Sylfaen" w:cs="Sylfaen"/>
          <w:lang w:val="hy-AM"/>
        </w:rPr>
        <w:t>стандартами</w:t>
      </w:r>
      <w:r w:rsidRPr="00941A6F">
        <w:rPr>
          <w:rFonts w:ascii="Sylfaen" w:eastAsiaTheme="minorEastAsia" w:hAnsi="Sylfaen" w:cs="Arial"/>
          <w:lang w:val="hy-AM"/>
        </w:rPr>
        <w:t xml:space="preserve">, </w:t>
      </w:r>
      <w:r w:rsidRPr="00941A6F">
        <w:rPr>
          <w:rFonts w:ascii="Sylfaen" w:eastAsiaTheme="minorEastAsia" w:hAnsi="Sylfaen" w:cs="Sylfaen"/>
          <w:lang w:val="hy-AM"/>
        </w:rPr>
        <w:t>представленными</w:t>
      </w:r>
      <w:r w:rsidRPr="00941A6F">
        <w:rPr>
          <w:rFonts w:ascii="Sylfaen" w:eastAsiaTheme="minorEastAsia" w:hAnsi="Sylfaen" w:cs="Arial"/>
          <w:lang w:val="hy-AM"/>
        </w:rPr>
        <w:t xml:space="preserve"> </w:t>
      </w:r>
      <w:r w:rsidRPr="00941A6F">
        <w:rPr>
          <w:rFonts w:ascii="Sylfaen" w:eastAsiaTheme="minorEastAsia" w:hAnsi="Sylfaen" w:cs="Sylfaen"/>
          <w:lang w:val="hy-AM"/>
        </w:rPr>
        <w:t>к</w:t>
      </w:r>
      <w:r w:rsidRPr="00941A6F">
        <w:rPr>
          <w:rFonts w:ascii="Sylfaen" w:eastAsiaTheme="minorEastAsia" w:hAnsi="Sylfaen" w:cs="Arial"/>
          <w:lang w:val="hy-AM"/>
        </w:rPr>
        <w:t xml:space="preserve"> </w:t>
      </w:r>
      <w:r w:rsidRPr="00941A6F">
        <w:rPr>
          <w:rFonts w:ascii="Sylfaen" w:eastAsiaTheme="minorEastAsia" w:hAnsi="Sylfaen" w:cs="Sylfaen"/>
          <w:lang w:val="hy-AM"/>
        </w:rPr>
        <w:t>рабочим</w:t>
      </w:r>
      <w:r w:rsidRPr="00941A6F">
        <w:rPr>
          <w:rFonts w:ascii="Sylfaen" w:eastAsiaTheme="minorEastAsia" w:hAnsi="Sylfaen" w:cs="Arial"/>
          <w:lang w:val="hy-AM"/>
        </w:rPr>
        <w:t xml:space="preserve"> </w:t>
      </w:r>
      <w:r w:rsidRPr="00941A6F">
        <w:rPr>
          <w:rFonts w:ascii="Sylfaen" w:eastAsiaTheme="minorEastAsia" w:hAnsi="Sylfaen" w:cs="Sylfaen"/>
          <w:lang w:val="hy-AM"/>
        </w:rPr>
        <w:t>чертежам</w:t>
      </w:r>
      <w:r w:rsidRPr="00941A6F">
        <w:rPr>
          <w:rFonts w:ascii="Sylfaen" w:eastAsiaTheme="minorEastAsia" w:hAnsi="Sylfaen" w:cs="Arial"/>
          <w:lang w:val="hy-AM"/>
        </w:rPr>
        <w:t xml:space="preserve"> </w:t>
      </w:r>
      <w:r w:rsidRPr="00941A6F">
        <w:rPr>
          <w:rFonts w:ascii="Sylfaen" w:eastAsiaTheme="minorEastAsia" w:hAnsi="Sylfaen" w:cs="Sylfaen"/>
          <w:lang w:val="hy-AM"/>
        </w:rPr>
        <w:t>на</w:t>
      </w:r>
      <w:r w:rsidRPr="00941A6F">
        <w:rPr>
          <w:rFonts w:ascii="Sylfaen" w:eastAsiaTheme="minorEastAsia" w:hAnsi="Sylfaen" w:cs="Arial"/>
          <w:lang w:val="hy-AM"/>
        </w:rPr>
        <w:t xml:space="preserve"> </w:t>
      </w:r>
      <w:r w:rsidRPr="00941A6F">
        <w:rPr>
          <w:rFonts w:ascii="Sylfaen" w:eastAsiaTheme="minorEastAsia" w:hAnsi="Sylfaen" w:cs="Sylfaen"/>
          <w:lang w:val="hy-AM"/>
        </w:rPr>
        <w:t>территории</w:t>
      </w:r>
      <w:r w:rsidRPr="00941A6F">
        <w:rPr>
          <w:rFonts w:ascii="Sylfaen" w:eastAsiaTheme="minorEastAsia" w:hAnsi="Sylfaen" w:cs="Arial"/>
          <w:lang w:val="hy-AM"/>
        </w:rPr>
        <w:t xml:space="preserve"> </w:t>
      </w:r>
      <w:r w:rsidRPr="00941A6F">
        <w:rPr>
          <w:rFonts w:ascii="Sylfaen" w:eastAsiaTheme="minorEastAsia" w:hAnsi="Sylfaen" w:cs="Sylfaen"/>
          <w:lang w:val="hy-AM"/>
        </w:rPr>
        <w:t>Республики</w:t>
      </w:r>
      <w:r w:rsidRPr="00941A6F">
        <w:rPr>
          <w:rFonts w:ascii="Sylfaen" w:eastAsiaTheme="minorEastAsia" w:hAnsi="Sylfaen" w:cs="Arial"/>
          <w:lang w:val="hy-AM"/>
        </w:rPr>
        <w:t xml:space="preserve"> </w:t>
      </w:r>
      <w:r w:rsidRPr="00941A6F">
        <w:rPr>
          <w:rFonts w:ascii="Sylfaen" w:eastAsiaTheme="minorEastAsia" w:hAnsi="Sylfaen" w:cs="Sylfaen"/>
          <w:lang w:val="hy-AM"/>
        </w:rPr>
        <w:t>Армения</w:t>
      </w:r>
      <w:r w:rsidRPr="00941A6F">
        <w:rPr>
          <w:rFonts w:ascii="Sylfaen" w:eastAsiaTheme="minorEastAsia" w:hAnsi="Sylfaen" w:cs="Arial"/>
          <w:lang w:val="hy-AM"/>
        </w:rPr>
        <w:t>.</w:t>
      </w:r>
    </w:p>
    <w:p w14:paraId="46E6309C" w14:textId="77777777" w:rsidR="00EC799F" w:rsidRDefault="00EC799F" w:rsidP="00EC799F">
      <w:pPr>
        <w:spacing w:after="200" w:line="276" w:lineRule="auto"/>
        <w:ind w:left="180" w:hanging="90"/>
        <w:rPr>
          <w:rFonts w:ascii="Sylfaen" w:eastAsiaTheme="minorEastAsia" w:hAnsi="Sylfaen" w:cs="Arial"/>
          <w:b/>
        </w:rPr>
      </w:pPr>
    </w:p>
    <w:p w14:paraId="07E3BDD9" w14:textId="77777777" w:rsidR="00EC799F" w:rsidRPr="00941A6F" w:rsidRDefault="00EC799F" w:rsidP="00EC799F">
      <w:pPr>
        <w:spacing w:after="200" w:line="276" w:lineRule="auto"/>
        <w:ind w:left="180" w:hanging="90"/>
        <w:jc w:val="center"/>
        <w:rPr>
          <w:rFonts w:ascii="Sylfaen" w:eastAsiaTheme="minorEastAsia" w:hAnsi="Sylfaen" w:cs="Arial"/>
          <w:b/>
          <w:lang w:val="hy-AM"/>
        </w:rPr>
      </w:pPr>
      <w:r w:rsidRPr="00941A6F">
        <w:rPr>
          <w:rFonts w:ascii="Sylfaen" w:eastAsiaTheme="minorEastAsia" w:hAnsi="Sylfaen" w:cs="Arial"/>
          <w:b/>
          <w:lang w:val="hy-AM"/>
        </w:rPr>
        <w:t>Нормативные ссылки</w:t>
      </w:r>
    </w:p>
    <w:p w14:paraId="46F6D3E5" w14:textId="77777777" w:rsidR="00EC799F" w:rsidRPr="0084071F" w:rsidRDefault="00EC799F" w:rsidP="00EC799F">
      <w:pPr>
        <w:shd w:val="clear" w:color="auto" w:fill="FFFFFF"/>
        <w:jc w:val="center"/>
        <w:rPr>
          <w:rFonts w:ascii="Sylfaen" w:eastAsiaTheme="minorEastAsia" w:hAnsi="Sylfaen"/>
        </w:rPr>
      </w:pPr>
      <w:r w:rsidRPr="0084071F">
        <w:rPr>
          <w:rFonts w:ascii="Sylfaen" w:eastAsiaTheme="minorEastAsia" w:hAnsi="Sylfaen"/>
          <w:lang w:val="hy-AM"/>
        </w:rPr>
        <w:lastRenderedPageBreak/>
        <w:t>19.03.2015 Постановление Правительства Республики Армения Решение № 596-Н</w:t>
      </w:r>
      <w:r>
        <w:rPr>
          <w:rFonts w:ascii="Sylfaen" w:eastAsiaTheme="minorEastAsia" w:hAnsi="Sylfaen"/>
        </w:rPr>
        <w:t xml:space="preserve"> </w:t>
      </w:r>
      <w:r w:rsidRPr="0084071F">
        <w:rPr>
          <w:rFonts w:ascii="Sylfaen" w:eastAsiaTheme="minorEastAsia" w:hAnsi="Sylfaen"/>
        </w:rPr>
        <w:t>"Об утверждении порядка выдачи разрешений и других документов в целях строительства Республики Армения и признании утратившим силу ряда решений Правительства Республики Армения".</w:t>
      </w:r>
    </w:p>
    <w:p w14:paraId="062BDC86" w14:textId="77777777" w:rsidR="00EC799F" w:rsidRDefault="00EC799F" w:rsidP="00EC799F">
      <w:pPr>
        <w:shd w:val="clear" w:color="auto" w:fill="FFFFFF"/>
        <w:jc w:val="center"/>
        <w:rPr>
          <w:rFonts w:ascii="Sylfaen" w:eastAsiaTheme="minorEastAsia" w:hAnsi="Sylfaen"/>
        </w:rPr>
      </w:pPr>
    </w:p>
    <w:p w14:paraId="5BB7BC79" w14:textId="77777777" w:rsidR="00EC799F" w:rsidRPr="00E77F0B" w:rsidRDefault="00EC799F" w:rsidP="00EC799F">
      <w:pPr>
        <w:shd w:val="clear" w:color="auto" w:fill="FFFFFF"/>
        <w:jc w:val="center"/>
        <w:rPr>
          <w:rFonts w:ascii="Sylfaen" w:eastAsiaTheme="minorEastAsia" w:hAnsi="Sylfaen"/>
          <w:b/>
          <w:bCs/>
          <w:lang w:val="hy-AM"/>
        </w:rPr>
      </w:pPr>
      <w:r w:rsidRPr="00012174">
        <w:rPr>
          <w:rFonts w:ascii="Sylfaen" w:eastAsiaTheme="minorEastAsia" w:hAnsi="Sylfaen"/>
          <w:b/>
          <w:bCs/>
          <w:lang w:val="hy-AM"/>
        </w:rPr>
        <w:t>Порядок «Организации закупочного процесса», утвержденный постановлением Правительства Республики Армения N526-Н от 04.05.2017г.</w:t>
      </w:r>
    </w:p>
    <w:p w14:paraId="32C645D9" w14:textId="77777777" w:rsidR="00EC799F" w:rsidRPr="001F3454" w:rsidRDefault="00EC799F" w:rsidP="00EC799F">
      <w:pPr>
        <w:spacing w:after="200" w:line="276" w:lineRule="auto"/>
        <w:rPr>
          <w:rFonts w:ascii="Sylfaen" w:eastAsiaTheme="minorEastAsia" w:hAnsi="Sylfaen"/>
        </w:rPr>
      </w:pPr>
      <w:r w:rsidRPr="001F3454">
        <w:rPr>
          <w:rFonts w:ascii="Sylfaen" w:eastAsiaTheme="minorEastAsia" w:hAnsi="Sylfaen"/>
        </w:rPr>
        <w:t>СНРА II-6.02-2006</w:t>
      </w:r>
      <w:r w:rsidRPr="001F3454">
        <w:rPr>
          <w:rFonts w:ascii="Sylfaen" w:eastAsiaTheme="minorEastAsia" w:hAnsi="Sylfaen"/>
          <w:lang w:val="hy-AM"/>
        </w:rPr>
        <w:t xml:space="preserve"> Сейсмостойкое строительство</w:t>
      </w:r>
    </w:p>
    <w:p w14:paraId="7B727224" w14:textId="77777777" w:rsidR="00EC799F" w:rsidRPr="00E77F0B" w:rsidRDefault="00EC799F" w:rsidP="00EC799F">
      <w:pPr>
        <w:spacing w:after="200" w:line="276" w:lineRule="auto"/>
        <w:rPr>
          <w:rFonts w:ascii="Sylfaen" w:eastAsiaTheme="minorEastAsia" w:hAnsi="Sylfaen"/>
          <w:lang w:val="hy-AM"/>
        </w:rPr>
      </w:pPr>
      <w:r w:rsidRPr="001F3454">
        <w:rPr>
          <w:rFonts w:ascii="Sylfaen" w:eastAsiaTheme="minorEastAsia" w:hAnsi="Sylfaen"/>
        </w:rPr>
        <w:t>СНРА</w:t>
      </w:r>
      <w:r w:rsidRPr="00E77F0B">
        <w:rPr>
          <w:rFonts w:ascii="Sylfaen" w:eastAsiaTheme="minorEastAsia" w:hAnsi="Sylfaen"/>
          <w:lang w:val="hy-AM"/>
        </w:rPr>
        <w:t xml:space="preserve"> I-2.01-99    </w:t>
      </w:r>
      <w:r w:rsidRPr="00301615">
        <w:rPr>
          <w:rFonts w:ascii="Sylfaen" w:eastAsiaTheme="minorEastAsia" w:hAnsi="Sylfaen"/>
          <w:lang w:val="hy-AM"/>
        </w:rPr>
        <w:t>Инженерные изыскания для строительства. Основные положения.</w:t>
      </w:r>
    </w:p>
    <w:p w14:paraId="7091C6E3" w14:textId="77777777" w:rsidR="00EC799F" w:rsidRPr="00E77F0B" w:rsidRDefault="00EC799F" w:rsidP="00EC799F">
      <w:pPr>
        <w:spacing w:after="200" w:line="276" w:lineRule="auto"/>
        <w:rPr>
          <w:rFonts w:ascii="Sylfaen" w:eastAsiaTheme="minorEastAsia" w:hAnsi="Sylfaen"/>
          <w:lang w:val="hy-AM"/>
        </w:rPr>
      </w:pPr>
      <w:r w:rsidRPr="00D8464D">
        <w:rPr>
          <w:rFonts w:ascii="Sylfaen" w:eastAsiaTheme="minorEastAsia" w:hAnsi="Sylfaen"/>
          <w:lang w:val="hy-AM"/>
        </w:rPr>
        <w:t>Помимо указанных, в РА на момент публикации действуют и другие законодательные и нормативные документы, которые законодательно регулируют данную деятельность.</w:t>
      </w:r>
      <w:r w:rsidRPr="00E77F0B">
        <w:rPr>
          <w:rFonts w:ascii="Sylfaen" w:eastAsiaTheme="minorEastAsia" w:hAnsi="Sylfaen"/>
          <w:lang w:val="hy-AM"/>
        </w:rPr>
        <w:t xml:space="preserve"> </w:t>
      </w:r>
    </w:p>
    <w:p w14:paraId="2387DD64" w14:textId="77777777" w:rsidR="00EC799F" w:rsidRPr="00E77F0B" w:rsidRDefault="00EC799F" w:rsidP="00EC799F">
      <w:pPr>
        <w:spacing w:after="200" w:line="276" w:lineRule="auto"/>
        <w:rPr>
          <w:rFonts w:eastAsiaTheme="minorEastAsia"/>
          <w:lang w:val="hy-AM"/>
        </w:rPr>
      </w:pPr>
    </w:p>
    <w:p w14:paraId="2E450099" w14:textId="77777777" w:rsidR="00EC799F" w:rsidRPr="00E77F0B" w:rsidRDefault="00EC799F" w:rsidP="00EC799F">
      <w:pPr>
        <w:rPr>
          <w:lang w:val="hy-AM"/>
        </w:rPr>
      </w:pPr>
    </w:p>
    <w:p w14:paraId="2834BB0F" w14:textId="77777777" w:rsidR="00EC799F" w:rsidRPr="007E3805" w:rsidRDefault="00EC799F" w:rsidP="00EC799F">
      <w:pPr>
        <w:rPr>
          <w:lang w:val="hy-AM"/>
        </w:rPr>
      </w:pPr>
    </w:p>
    <w:p w14:paraId="09F90140" w14:textId="77777777" w:rsidR="00AD515A" w:rsidRPr="003C39E4" w:rsidRDefault="00AD515A" w:rsidP="00AD515A">
      <w:pPr>
        <w:ind w:left="-142" w:firstLine="426"/>
        <w:jc w:val="both"/>
        <w:rPr>
          <w:rFonts w:ascii="Sylfaen" w:hAnsi="Sylfaen"/>
          <w:lang w:val="hy-AM"/>
        </w:rPr>
      </w:pPr>
      <w:r w:rsidRPr="003C39E4">
        <w:rPr>
          <w:rFonts w:ascii="Sylfaen" w:hAnsi="Sylfaen"/>
          <w:lang w:val="hy-AM"/>
        </w:rPr>
        <w:t xml:space="preserve">   </w:t>
      </w:r>
    </w:p>
    <w:p w14:paraId="30B19CB6" w14:textId="77777777" w:rsidR="00AD515A" w:rsidRDefault="00AD515A" w:rsidP="003B2F27">
      <w:pPr>
        <w:widowControl w:val="0"/>
        <w:spacing w:after="160" w:line="360" w:lineRule="auto"/>
        <w:jc w:val="right"/>
        <w:rPr>
          <w:rFonts w:ascii="GHEA Grapalat" w:hAnsi="GHEA Grapalat"/>
          <w:i/>
        </w:rPr>
      </w:pPr>
    </w:p>
    <w:p w14:paraId="28D5CF41" w14:textId="77777777" w:rsidR="00EC799F" w:rsidRDefault="00EC799F" w:rsidP="003B2F27">
      <w:pPr>
        <w:widowControl w:val="0"/>
        <w:spacing w:after="160" w:line="360" w:lineRule="auto"/>
        <w:jc w:val="right"/>
        <w:rPr>
          <w:rFonts w:ascii="GHEA Grapalat" w:hAnsi="GHEA Grapalat"/>
          <w:i/>
        </w:rPr>
      </w:pPr>
    </w:p>
    <w:p w14:paraId="2D7CC1FD" w14:textId="77777777" w:rsidR="00EC799F" w:rsidRDefault="00EC799F" w:rsidP="003B2F27">
      <w:pPr>
        <w:widowControl w:val="0"/>
        <w:spacing w:after="160" w:line="360" w:lineRule="auto"/>
        <w:jc w:val="right"/>
        <w:rPr>
          <w:rFonts w:ascii="GHEA Grapalat" w:hAnsi="GHEA Grapalat"/>
          <w:i/>
        </w:rPr>
      </w:pPr>
    </w:p>
    <w:p w14:paraId="262AC46E" w14:textId="77777777" w:rsidR="00EC799F" w:rsidRDefault="00EC799F" w:rsidP="003B2F27">
      <w:pPr>
        <w:widowControl w:val="0"/>
        <w:spacing w:after="160" w:line="360" w:lineRule="auto"/>
        <w:jc w:val="right"/>
        <w:rPr>
          <w:rFonts w:ascii="GHEA Grapalat" w:hAnsi="GHEA Grapalat"/>
          <w:i/>
        </w:rPr>
      </w:pPr>
    </w:p>
    <w:p w14:paraId="51BE684E" w14:textId="77777777" w:rsidR="00EC799F" w:rsidRDefault="00EC799F" w:rsidP="003B2F27">
      <w:pPr>
        <w:widowControl w:val="0"/>
        <w:spacing w:after="160" w:line="360" w:lineRule="auto"/>
        <w:jc w:val="right"/>
        <w:rPr>
          <w:rFonts w:ascii="GHEA Grapalat" w:hAnsi="GHEA Grapalat"/>
          <w:i/>
        </w:rPr>
      </w:pPr>
    </w:p>
    <w:p w14:paraId="10B468F5" w14:textId="77777777" w:rsidR="00EC799F" w:rsidRDefault="00EC799F" w:rsidP="003B2F27">
      <w:pPr>
        <w:widowControl w:val="0"/>
        <w:spacing w:after="160" w:line="360" w:lineRule="auto"/>
        <w:jc w:val="right"/>
        <w:rPr>
          <w:rFonts w:ascii="GHEA Grapalat" w:hAnsi="GHEA Grapalat"/>
          <w:i/>
        </w:rPr>
      </w:pPr>
    </w:p>
    <w:p w14:paraId="742B32B4" w14:textId="77777777" w:rsidR="00EC799F" w:rsidRDefault="00EC799F" w:rsidP="003B2F27">
      <w:pPr>
        <w:widowControl w:val="0"/>
        <w:spacing w:after="160" w:line="360" w:lineRule="auto"/>
        <w:jc w:val="right"/>
        <w:rPr>
          <w:rFonts w:ascii="GHEA Grapalat" w:hAnsi="GHEA Grapalat"/>
          <w:i/>
        </w:rPr>
      </w:pPr>
    </w:p>
    <w:p w14:paraId="384509F8" w14:textId="77777777" w:rsidR="00EC799F" w:rsidRDefault="00EC799F" w:rsidP="003B2F27">
      <w:pPr>
        <w:widowControl w:val="0"/>
        <w:spacing w:after="160" w:line="360" w:lineRule="auto"/>
        <w:jc w:val="right"/>
        <w:rPr>
          <w:rFonts w:ascii="GHEA Grapalat" w:hAnsi="GHEA Grapalat"/>
          <w:i/>
        </w:rPr>
      </w:pPr>
    </w:p>
    <w:p w14:paraId="4B9C3C32" w14:textId="77777777" w:rsidR="00EC799F" w:rsidRDefault="00EC799F" w:rsidP="003B2F27">
      <w:pPr>
        <w:widowControl w:val="0"/>
        <w:spacing w:after="160" w:line="360" w:lineRule="auto"/>
        <w:jc w:val="right"/>
        <w:rPr>
          <w:rFonts w:ascii="GHEA Grapalat" w:hAnsi="GHEA Grapalat"/>
          <w:i/>
        </w:rPr>
      </w:pPr>
    </w:p>
    <w:p w14:paraId="43BE207B" w14:textId="77777777" w:rsidR="00EC799F" w:rsidRDefault="00EC799F" w:rsidP="003B2F27">
      <w:pPr>
        <w:widowControl w:val="0"/>
        <w:spacing w:after="160" w:line="360" w:lineRule="auto"/>
        <w:jc w:val="right"/>
        <w:rPr>
          <w:rFonts w:ascii="GHEA Grapalat" w:hAnsi="GHEA Grapalat"/>
          <w:i/>
        </w:rPr>
      </w:pPr>
    </w:p>
    <w:p w14:paraId="6FF0F21C" w14:textId="77777777" w:rsidR="00EC799F" w:rsidRDefault="00EC799F" w:rsidP="003B2F27">
      <w:pPr>
        <w:widowControl w:val="0"/>
        <w:spacing w:after="160" w:line="360" w:lineRule="auto"/>
        <w:jc w:val="right"/>
        <w:rPr>
          <w:rFonts w:ascii="GHEA Grapalat" w:hAnsi="GHEA Grapalat"/>
          <w:i/>
        </w:rPr>
      </w:pPr>
    </w:p>
    <w:p w14:paraId="09851DCD" w14:textId="77777777" w:rsidR="00EC799F" w:rsidRDefault="00EC799F" w:rsidP="003B2F27">
      <w:pPr>
        <w:widowControl w:val="0"/>
        <w:spacing w:after="160" w:line="360" w:lineRule="auto"/>
        <w:jc w:val="right"/>
        <w:rPr>
          <w:rFonts w:ascii="GHEA Grapalat" w:hAnsi="GHEA Grapalat"/>
          <w:i/>
        </w:rPr>
      </w:pPr>
    </w:p>
    <w:p w14:paraId="52D4FE3D" w14:textId="77777777" w:rsidR="00EC799F" w:rsidRDefault="00EC799F" w:rsidP="003B2F27">
      <w:pPr>
        <w:widowControl w:val="0"/>
        <w:spacing w:after="160" w:line="360" w:lineRule="auto"/>
        <w:jc w:val="right"/>
        <w:rPr>
          <w:rFonts w:ascii="GHEA Grapalat" w:hAnsi="GHEA Grapalat"/>
          <w:i/>
        </w:rPr>
      </w:pPr>
    </w:p>
    <w:p w14:paraId="502A4FEA" w14:textId="77777777" w:rsidR="00EC799F" w:rsidRDefault="00EC799F" w:rsidP="003B2F27">
      <w:pPr>
        <w:widowControl w:val="0"/>
        <w:spacing w:after="160" w:line="360" w:lineRule="auto"/>
        <w:jc w:val="right"/>
        <w:rPr>
          <w:rFonts w:ascii="GHEA Grapalat" w:hAnsi="GHEA Grapalat"/>
          <w:i/>
        </w:rPr>
      </w:pPr>
    </w:p>
    <w:p w14:paraId="0248911D" w14:textId="77777777" w:rsidR="00EC799F" w:rsidRDefault="00EC799F" w:rsidP="003B2F27">
      <w:pPr>
        <w:widowControl w:val="0"/>
        <w:spacing w:after="160" w:line="360" w:lineRule="auto"/>
        <w:jc w:val="right"/>
        <w:rPr>
          <w:rFonts w:ascii="GHEA Grapalat" w:hAnsi="GHEA Grapalat"/>
          <w:i/>
        </w:rPr>
      </w:pPr>
    </w:p>
    <w:p w14:paraId="34F3B57E" w14:textId="77777777" w:rsidR="00EC799F" w:rsidRDefault="00EC799F" w:rsidP="003B2F27">
      <w:pPr>
        <w:widowControl w:val="0"/>
        <w:spacing w:after="160" w:line="360" w:lineRule="auto"/>
        <w:jc w:val="right"/>
        <w:rPr>
          <w:rFonts w:ascii="GHEA Grapalat" w:hAnsi="GHEA Grapalat"/>
          <w:i/>
        </w:rPr>
      </w:pPr>
    </w:p>
    <w:p w14:paraId="04865FD9"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2</w:t>
      </w:r>
    </w:p>
    <w:p w14:paraId="3217AD5F" w14:textId="64D31E92" w:rsidR="00200F4D" w:rsidRDefault="003B2F27" w:rsidP="003B2F27">
      <w:pPr>
        <w:widowControl w:val="0"/>
        <w:spacing w:after="160" w:line="360" w:lineRule="auto"/>
        <w:jc w:val="right"/>
        <w:rPr>
          <w:rFonts w:ascii="GHEA Grapalat" w:hAnsi="GHEA Grapalat"/>
          <w:b/>
          <w:i/>
        </w:rPr>
      </w:pPr>
      <w:r w:rsidRPr="00AD29CE">
        <w:rPr>
          <w:rFonts w:ascii="GHEA Grapalat" w:hAnsi="GHEA Grapalat"/>
          <w:i/>
        </w:rPr>
        <w:t xml:space="preserve">к Договору под кодом </w:t>
      </w:r>
      <w:r w:rsidR="009D106A">
        <w:rPr>
          <w:rFonts w:ascii="GHEA Grapalat" w:hAnsi="GHEA Grapalat"/>
          <w:b/>
          <w:i/>
          <w:lang w:val="en-GB"/>
        </w:rPr>
        <w:t>HFF-NTsDzB-2025/1</w:t>
      </w:r>
    </w:p>
    <w:p w14:paraId="5162EF6D" w14:textId="77777777" w:rsidR="003B2F27" w:rsidRPr="00AD29CE" w:rsidRDefault="003B2F27" w:rsidP="003B2F27">
      <w:pPr>
        <w:widowControl w:val="0"/>
        <w:spacing w:after="160" w:line="360" w:lineRule="auto"/>
        <w:jc w:val="right"/>
        <w:rPr>
          <w:rFonts w:ascii="GHEA Grapalat" w:hAnsi="GHEA Grapalat"/>
          <w:i/>
        </w:rPr>
      </w:pP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B88013D" w14:textId="77777777" w:rsidR="003B2F27" w:rsidRPr="00AD29CE" w:rsidRDefault="003B2F27" w:rsidP="003B2F27">
      <w:pPr>
        <w:widowControl w:val="0"/>
        <w:tabs>
          <w:tab w:val="left" w:pos="9540"/>
        </w:tabs>
        <w:spacing w:after="160" w:line="360" w:lineRule="auto"/>
        <w:jc w:val="center"/>
        <w:rPr>
          <w:rFonts w:ascii="GHEA Grapalat" w:hAnsi="GHEA Grapalat"/>
        </w:rPr>
      </w:pPr>
    </w:p>
    <w:p w14:paraId="0BA4566F" w14:textId="77777777" w:rsidR="003B2F27" w:rsidRPr="002E3B73" w:rsidRDefault="003B2F27" w:rsidP="003B2F27">
      <w:pPr>
        <w:widowControl w:val="0"/>
        <w:spacing w:after="160" w:line="360" w:lineRule="auto"/>
        <w:jc w:val="center"/>
        <w:rPr>
          <w:rFonts w:ascii="GHEA Grapalat" w:hAnsi="GHEA Grapalat"/>
        </w:rPr>
      </w:pPr>
      <w:r>
        <w:rPr>
          <w:rFonts w:ascii="GHEA Grapalat" w:hAnsi="GHEA Grapalat"/>
        </w:rPr>
        <w:t>ГРАФИК ОПЛАТЫ</w:t>
      </w:r>
      <w:r>
        <w:rPr>
          <w:rStyle w:val="FootnoteReference"/>
          <w:rFonts w:ascii="GHEA Grapalat" w:hAnsi="GHEA Grapalat"/>
        </w:rPr>
        <w:footnoteReference w:customMarkFollows="1" w:id="26"/>
        <w:t>*</w:t>
      </w:r>
    </w:p>
    <w:p w14:paraId="3A948890"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1518"/>
        <w:gridCol w:w="1259"/>
        <w:gridCol w:w="586"/>
        <w:gridCol w:w="586"/>
        <w:gridCol w:w="586"/>
        <w:gridCol w:w="586"/>
        <w:gridCol w:w="586"/>
        <w:gridCol w:w="586"/>
        <w:gridCol w:w="586"/>
        <w:gridCol w:w="586"/>
        <w:gridCol w:w="586"/>
        <w:gridCol w:w="586"/>
        <w:gridCol w:w="586"/>
        <w:gridCol w:w="586"/>
        <w:gridCol w:w="638"/>
      </w:tblGrid>
      <w:tr w:rsidR="002E3B73" w:rsidRPr="007B29D3" w14:paraId="2F4BE63C" w14:textId="77777777" w:rsidTr="00120954">
        <w:trPr>
          <w:jc w:val="center"/>
        </w:trPr>
        <w:tc>
          <w:tcPr>
            <w:tcW w:w="11468" w:type="dxa"/>
            <w:gridSpan w:val="16"/>
            <w:vAlign w:val="center"/>
          </w:tcPr>
          <w:p w14:paraId="6F47C48A" w14:textId="77777777" w:rsidR="002E3B73" w:rsidRPr="007B29D3" w:rsidRDefault="002E3B73" w:rsidP="00120954">
            <w:pPr>
              <w:widowControl w:val="0"/>
              <w:spacing w:after="120"/>
              <w:jc w:val="center"/>
              <w:rPr>
                <w:rFonts w:ascii="Sylfaen" w:hAnsi="Sylfaen"/>
                <w:sz w:val="16"/>
                <w:szCs w:val="16"/>
              </w:rPr>
            </w:pPr>
            <w:r w:rsidRPr="007B29D3">
              <w:rPr>
                <w:rFonts w:ascii="Sylfaen" w:hAnsi="Sylfaen"/>
                <w:sz w:val="16"/>
                <w:szCs w:val="16"/>
              </w:rPr>
              <w:t>Услуги</w:t>
            </w:r>
          </w:p>
        </w:tc>
      </w:tr>
      <w:tr w:rsidR="002E3B73" w:rsidRPr="007B29D3" w14:paraId="48B0F4FF" w14:textId="77777777" w:rsidTr="00EC799F">
        <w:trPr>
          <w:jc w:val="center"/>
        </w:trPr>
        <w:tc>
          <w:tcPr>
            <w:tcW w:w="1020" w:type="dxa"/>
            <w:vMerge w:val="restart"/>
            <w:vAlign w:val="center"/>
          </w:tcPr>
          <w:p w14:paraId="0DCC4844" w14:textId="77777777" w:rsidR="002E3B73" w:rsidRPr="007B29D3" w:rsidRDefault="002E3B73" w:rsidP="00120954">
            <w:pPr>
              <w:widowControl w:val="0"/>
              <w:spacing w:after="120"/>
              <w:jc w:val="center"/>
              <w:rPr>
                <w:rFonts w:ascii="Sylfaen" w:hAnsi="Sylfaen"/>
                <w:sz w:val="16"/>
              </w:rPr>
            </w:pPr>
            <w:r w:rsidRPr="007B29D3">
              <w:rPr>
                <w:rFonts w:ascii="Sylfaen" w:hAnsi="Sylfaen"/>
                <w:sz w:val="16"/>
              </w:rPr>
              <w:t>номер предусмот-ренного приглаше-нием лота</w:t>
            </w:r>
          </w:p>
        </w:tc>
        <w:tc>
          <w:tcPr>
            <w:tcW w:w="1518" w:type="dxa"/>
            <w:vMerge w:val="restart"/>
            <w:vAlign w:val="center"/>
          </w:tcPr>
          <w:p w14:paraId="70FD2294" w14:textId="77777777" w:rsidR="002E3B73" w:rsidRPr="007B29D3" w:rsidRDefault="002E3B73" w:rsidP="00120954">
            <w:pPr>
              <w:widowControl w:val="0"/>
              <w:spacing w:after="120"/>
              <w:jc w:val="center"/>
              <w:rPr>
                <w:rFonts w:ascii="Sylfaen" w:hAnsi="Sylfaen"/>
                <w:sz w:val="16"/>
              </w:rPr>
            </w:pPr>
            <w:r w:rsidRPr="007B29D3">
              <w:rPr>
                <w:rFonts w:ascii="Sylfaen" w:hAnsi="Sylfaen"/>
                <w:sz w:val="16"/>
              </w:rPr>
              <w:t>промежуточный код, предусмотренный планом закупок по классификации ЕЗК (CPV)</w:t>
            </w:r>
          </w:p>
        </w:tc>
        <w:tc>
          <w:tcPr>
            <w:tcW w:w="1238" w:type="dxa"/>
            <w:vMerge w:val="restart"/>
            <w:vAlign w:val="center"/>
          </w:tcPr>
          <w:p w14:paraId="3A248BB7" w14:textId="05629F7F" w:rsidR="002E3B73" w:rsidRPr="007B29D3" w:rsidRDefault="00EB5E5C" w:rsidP="00120954">
            <w:pPr>
              <w:widowControl w:val="0"/>
              <w:spacing w:after="120"/>
              <w:jc w:val="center"/>
              <w:rPr>
                <w:rFonts w:ascii="Sylfaen" w:hAnsi="Sylfaen"/>
                <w:sz w:val="16"/>
              </w:rPr>
            </w:pPr>
            <w:r w:rsidRPr="007B29D3">
              <w:rPr>
                <w:rFonts w:ascii="Sylfaen" w:hAnsi="Sylfaen"/>
                <w:sz w:val="16"/>
              </w:rPr>
              <w:t>Н</w:t>
            </w:r>
            <w:r w:rsidR="002E3B73" w:rsidRPr="007B29D3">
              <w:rPr>
                <w:rFonts w:ascii="Sylfaen" w:hAnsi="Sylfaen"/>
                <w:sz w:val="16"/>
              </w:rPr>
              <w:t>аименование</w:t>
            </w:r>
          </w:p>
        </w:tc>
        <w:tc>
          <w:tcPr>
            <w:tcW w:w="7692" w:type="dxa"/>
            <w:gridSpan w:val="13"/>
            <w:vAlign w:val="center"/>
          </w:tcPr>
          <w:p w14:paraId="2710C060" w14:textId="3852DDC1" w:rsidR="002E3B73" w:rsidRPr="007B29D3" w:rsidRDefault="002E3B73" w:rsidP="00120954">
            <w:pPr>
              <w:widowControl w:val="0"/>
              <w:spacing w:after="120"/>
              <w:jc w:val="center"/>
              <w:rPr>
                <w:rFonts w:ascii="Sylfaen" w:hAnsi="Sylfaen"/>
                <w:sz w:val="16"/>
                <w:szCs w:val="16"/>
              </w:rPr>
            </w:pPr>
            <w:r w:rsidRPr="007B29D3">
              <w:rPr>
                <w:rFonts w:ascii="Sylfaen" w:hAnsi="Sylfaen"/>
                <w:sz w:val="16"/>
                <w:szCs w:val="16"/>
              </w:rPr>
              <w:t xml:space="preserve">Оплату работы предусматривается произвести </w:t>
            </w:r>
            <w:r w:rsidRPr="00505D1E">
              <w:rPr>
                <w:rFonts w:ascii="Sylfaen" w:hAnsi="Sylfaen"/>
                <w:sz w:val="16"/>
                <w:szCs w:val="16"/>
              </w:rPr>
              <w:t>в 202</w:t>
            </w:r>
            <w:r w:rsidR="00172B73">
              <w:rPr>
                <w:rFonts w:ascii="Sylfaen" w:hAnsi="Sylfaen"/>
                <w:sz w:val="16"/>
                <w:szCs w:val="16"/>
                <w:lang w:val="en-US"/>
              </w:rPr>
              <w:t>5</w:t>
            </w:r>
            <w:r w:rsidRPr="00505D1E">
              <w:rPr>
                <w:rFonts w:ascii="Sylfaen" w:hAnsi="Sylfaen"/>
                <w:sz w:val="16"/>
                <w:szCs w:val="16"/>
              </w:rPr>
              <w:t>г.,</w:t>
            </w:r>
            <w:r w:rsidRPr="007B29D3">
              <w:rPr>
                <w:rFonts w:ascii="Sylfaen" w:hAnsi="Sylfaen"/>
                <w:sz w:val="16"/>
                <w:szCs w:val="16"/>
              </w:rPr>
              <w:t xml:space="preserve"> по месяцам, в том числе</w:t>
            </w:r>
          </w:p>
        </w:tc>
      </w:tr>
      <w:tr w:rsidR="002E3B73" w:rsidRPr="007B29D3" w14:paraId="4DBD646B" w14:textId="77777777" w:rsidTr="00EC799F">
        <w:trPr>
          <w:cantSplit/>
          <w:trHeight w:val="1259"/>
          <w:jc w:val="center"/>
        </w:trPr>
        <w:tc>
          <w:tcPr>
            <w:tcW w:w="1020" w:type="dxa"/>
            <w:vMerge/>
            <w:vAlign w:val="center"/>
          </w:tcPr>
          <w:p w14:paraId="47B3B779" w14:textId="77777777" w:rsidR="002E3B73" w:rsidRPr="007B29D3" w:rsidRDefault="002E3B73" w:rsidP="00120954">
            <w:pPr>
              <w:widowControl w:val="0"/>
              <w:spacing w:after="120"/>
              <w:jc w:val="center"/>
              <w:rPr>
                <w:rFonts w:ascii="Sylfaen" w:hAnsi="Sylfaen"/>
                <w:sz w:val="16"/>
                <w:szCs w:val="16"/>
              </w:rPr>
            </w:pPr>
          </w:p>
        </w:tc>
        <w:tc>
          <w:tcPr>
            <w:tcW w:w="1518" w:type="dxa"/>
            <w:vMerge/>
            <w:vAlign w:val="center"/>
          </w:tcPr>
          <w:p w14:paraId="549278D1" w14:textId="77777777" w:rsidR="002E3B73" w:rsidRPr="007B29D3" w:rsidRDefault="002E3B73" w:rsidP="00120954">
            <w:pPr>
              <w:widowControl w:val="0"/>
              <w:spacing w:after="120"/>
              <w:jc w:val="center"/>
              <w:rPr>
                <w:rFonts w:ascii="Sylfaen" w:hAnsi="Sylfaen"/>
                <w:sz w:val="16"/>
                <w:szCs w:val="16"/>
              </w:rPr>
            </w:pPr>
          </w:p>
        </w:tc>
        <w:tc>
          <w:tcPr>
            <w:tcW w:w="1238" w:type="dxa"/>
            <w:vMerge/>
            <w:vAlign w:val="center"/>
          </w:tcPr>
          <w:p w14:paraId="1231DE4B" w14:textId="77777777" w:rsidR="002E3B73" w:rsidRPr="007B29D3" w:rsidRDefault="002E3B73" w:rsidP="00120954">
            <w:pPr>
              <w:widowControl w:val="0"/>
              <w:spacing w:after="120"/>
              <w:jc w:val="center"/>
              <w:rPr>
                <w:rFonts w:ascii="Sylfaen" w:hAnsi="Sylfaen"/>
                <w:sz w:val="16"/>
                <w:szCs w:val="16"/>
              </w:rPr>
            </w:pPr>
          </w:p>
        </w:tc>
        <w:tc>
          <w:tcPr>
            <w:tcW w:w="587" w:type="dxa"/>
            <w:textDirection w:val="btLr"/>
            <w:vAlign w:val="center"/>
          </w:tcPr>
          <w:p w14:paraId="1E299A19"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январь</w:t>
            </w:r>
          </w:p>
        </w:tc>
        <w:tc>
          <w:tcPr>
            <w:tcW w:w="587" w:type="dxa"/>
            <w:textDirection w:val="btLr"/>
            <w:vAlign w:val="center"/>
          </w:tcPr>
          <w:p w14:paraId="3D09630F" w14:textId="4E38D452" w:rsidR="002E3B73" w:rsidRPr="00207406" w:rsidRDefault="00114E15" w:rsidP="00120954">
            <w:pPr>
              <w:widowControl w:val="0"/>
              <w:spacing w:after="120"/>
              <w:ind w:left="113" w:right="-7"/>
              <w:jc w:val="center"/>
              <w:rPr>
                <w:rFonts w:ascii="Sylfaen" w:hAnsi="Sylfaen"/>
                <w:sz w:val="16"/>
                <w:szCs w:val="16"/>
              </w:rPr>
            </w:pPr>
            <w:r w:rsidRPr="007B29D3">
              <w:rPr>
                <w:rFonts w:ascii="Sylfaen" w:hAnsi="Sylfaen"/>
                <w:sz w:val="16"/>
                <w:szCs w:val="16"/>
              </w:rPr>
              <w:t>Ф</w:t>
            </w:r>
            <w:r w:rsidR="002E3B73" w:rsidRPr="007B29D3">
              <w:rPr>
                <w:rFonts w:ascii="Sylfaen" w:hAnsi="Sylfaen"/>
                <w:sz w:val="16"/>
                <w:szCs w:val="16"/>
              </w:rPr>
              <w:t>евраль</w:t>
            </w:r>
          </w:p>
        </w:tc>
        <w:tc>
          <w:tcPr>
            <w:tcW w:w="588" w:type="dxa"/>
            <w:textDirection w:val="btLr"/>
            <w:vAlign w:val="center"/>
          </w:tcPr>
          <w:p w14:paraId="2C2A1636"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март</w:t>
            </w:r>
          </w:p>
        </w:tc>
        <w:tc>
          <w:tcPr>
            <w:tcW w:w="588" w:type="dxa"/>
            <w:textDirection w:val="btLr"/>
            <w:vAlign w:val="center"/>
          </w:tcPr>
          <w:p w14:paraId="65A2CE56" w14:textId="77777777" w:rsidR="002E3B73" w:rsidRPr="00207406"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апрель</w:t>
            </w:r>
          </w:p>
        </w:tc>
        <w:tc>
          <w:tcPr>
            <w:tcW w:w="588" w:type="dxa"/>
            <w:textDirection w:val="btLr"/>
            <w:vAlign w:val="center"/>
          </w:tcPr>
          <w:p w14:paraId="31D2A657"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май</w:t>
            </w:r>
          </w:p>
        </w:tc>
        <w:tc>
          <w:tcPr>
            <w:tcW w:w="588" w:type="dxa"/>
            <w:textDirection w:val="btLr"/>
            <w:vAlign w:val="center"/>
          </w:tcPr>
          <w:p w14:paraId="79441D10"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июнь</w:t>
            </w:r>
          </w:p>
        </w:tc>
        <w:tc>
          <w:tcPr>
            <w:tcW w:w="588" w:type="dxa"/>
            <w:textDirection w:val="btLr"/>
            <w:vAlign w:val="center"/>
          </w:tcPr>
          <w:p w14:paraId="451BD743"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июль</w:t>
            </w:r>
          </w:p>
        </w:tc>
        <w:tc>
          <w:tcPr>
            <w:tcW w:w="588" w:type="dxa"/>
            <w:textDirection w:val="btLr"/>
            <w:vAlign w:val="center"/>
          </w:tcPr>
          <w:p w14:paraId="581E0745"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август</w:t>
            </w:r>
          </w:p>
        </w:tc>
        <w:tc>
          <w:tcPr>
            <w:tcW w:w="588" w:type="dxa"/>
            <w:textDirection w:val="btLr"/>
            <w:vAlign w:val="center"/>
          </w:tcPr>
          <w:p w14:paraId="1309CB6B"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сентябрь</w:t>
            </w:r>
          </w:p>
        </w:tc>
        <w:tc>
          <w:tcPr>
            <w:tcW w:w="588" w:type="dxa"/>
            <w:textDirection w:val="btLr"/>
            <w:vAlign w:val="center"/>
          </w:tcPr>
          <w:p w14:paraId="79CD8A2E"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октябрь</w:t>
            </w:r>
          </w:p>
        </w:tc>
        <w:tc>
          <w:tcPr>
            <w:tcW w:w="588" w:type="dxa"/>
            <w:textDirection w:val="btLr"/>
            <w:vAlign w:val="center"/>
          </w:tcPr>
          <w:p w14:paraId="5D3AFD65"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ноябрь</w:t>
            </w:r>
          </w:p>
        </w:tc>
        <w:tc>
          <w:tcPr>
            <w:tcW w:w="588" w:type="dxa"/>
            <w:textDirection w:val="btLr"/>
            <w:vAlign w:val="center"/>
          </w:tcPr>
          <w:p w14:paraId="3B18011B" w14:textId="77777777" w:rsidR="002E3B73" w:rsidRPr="007B29D3" w:rsidRDefault="002E3B73" w:rsidP="00120954">
            <w:pPr>
              <w:widowControl w:val="0"/>
              <w:spacing w:after="120"/>
              <w:ind w:left="113" w:right="-7"/>
              <w:jc w:val="center"/>
              <w:rPr>
                <w:rFonts w:ascii="Sylfaen" w:hAnsi="Sylfaen"/>
                <w:sz w:val="16"/>
                <w:szCs w:val="16"/>
              </w:rPr>
            </w:pPr>
            <w:r w:rsidRPr="007B29D3">
              <w:rPr>
                <w:rFonts w:ascii="Sylfaen" w:hAnsi="Sylfaen"/>
                <w:sz w:val="16"/>
                <w:szCs w:val="16"/>
              </w:rPr>
              <w:t>декабрь</w:t>
            </w:r>
          </w:p>
        </w:tc>
        <w:tc>
          <w:tcPr>
            <w:tcW w:w="638" w:type="dxa"/>
            <w:vAlign w:val="center"/>
          </w:tcPr>
          <w:p w14:paraId="22EF347D" w14:textId="77777777" w:rsidR="002E3B73" w:rsidRPr="007B29D3" w:rsidRDefault="002E3B73" w:rsidP="00120954">
            <w:pPr>
              <w:widowControl w:val="0"/>
              <w:spacing w:after="120"/>
              <w:ind w:right="-1"/>
              <w:jc w:val="center"/>
              <w:rPr>
                <w:rFonts w:ascii="Sylfaen" w:hAnsi="Sylfaen"/>
                <w:sz w:val="16"/>
                <w:szCs w:val="16"/>
              </w:rPr>
            </w:pPr>
            <w:r w:rsidRPr="007B29D3">
              <w:rPr>
                <w:rFonts w:ascii="Sylfaen" w:hAnsi="Sylfaen"/>
                <w:sz w:val="16"/>
                <w:szCs w:val="16"/>
              </w:rPr>
              <w:t>Всего</w:t>
            </w:r>
          </w:p>
        </w:tc>
      </w:tr>
      <w:tr w:rsidR="00172B73" w:rsidRPr="007B29D3" w14:paraId="1019B798" w14:textId="77777777" w:rsidTr="00172B73">
        <w:trPr>
          <w:cantSplit/>
          <w:trHeight w:val="1134"/>
          <w:jc w:val="center"/>
        </w:trPr>
        <w:tc>
          <w:tcPr>
            <w:tcW w:w="1020" w:type="dxa"/>
            <w:vAlign w:val="center"/>
          </w:tcPr>
          <w:p w14:paraId="75C241DF" w14:textId="77777777" w:rsidR="00172B73" w:rsidRPr="007B29D3" w:rsidRDefault="00172B73" w:rsidP="00172B73">
            <w:pPr>
              <w:widowControl w:val="0"/>
              <w:jc w:val="center"/>
              <w:rPr>
                <w:rFonts w:ascii="Sylfaen" w:hAnsi="Sylfaen"/>
                <w:sz w:val="16"/>
                <w:szCs w:val="16"/>
              </w:rPr>
            </w:pPr>
            <w:r w:rsidRPr="007B29D3">
              <w:rPr>
                <w:rFonts w:ascii="Sylfaen" w:hAnsi="Sylfaen"/>
                <w:sz w:val="16"/>
                <w:szCs w:val="16"/>
              </w:rPr>
              <w:t>1</w:t>
            </w:r>
          </w:p>
        </w:tc>
        <w:tc>
          <w:tcPr>
            <w:tcW w:w="1518" w:type="dxa"/>
            <w:vAlign w:val="center"/>
          </w:tcPr>
          <w:p w14:paraId="38660285" w14:textId="3BAEE53C" w:rsidR="00172B73" w:rsidRPr="00114E15" w:rsidRDefault="00172B73" w:rsidP="00172B73">
            <w:pPr>
              <w:jc w:val="center"/>
              <w:rPr>
                <w:rFonts w:ascii="Sylfaen" w:hAnsi="Sylfaen" w:cs="Calibri"/>
                <w:sz w:val="20"/>
                <w:lang w:val="en-US"/>
              </w:rPr>
            </w:pPr>
            <w:r w:rsidRPr="00505D1E">
              <w:rPr>
                <w:rFonts w:ascii="Sylfaen" w:hAnsi="Sylfaen"/>
                <w:sz w:val="18"/>
                <w:szCs w:val="20"/>
              </w:rPr>
              <w:t>71241200</w:t>
            </w:r>
          </w:p>
        </w:tc>
        <w:tc>
          <w:tcPr>
            <w:tcW w:w="1238" w:type="dxa"/>
            <w:vAlign w:val="center"/>
          </w:tcPr>
          <w:p w14:paraId="3C7B818E" w14:textId="77777777" w:rsidR="00172B73" w:rsidRPr="007B29D3" w:rsidRDefault="00172B73" w:rsidP="00172B73">
            <w:pPr>
              <w:tabs>
                <w:tab w:val="left" w:pos="7695"/>
              </w:tabs>
              <w:jc w:val="center"/>
              <w:rPr>
                <w:rFonts w:ascii="Sylfaen" w:hAnsi="Sylfaen"/>
                <w:sz w:val="18"/>
                <w:szCs w:val="18"/>
              </w:rPr>
            </w:pPr>
            <w:r w:rsidRPr="007B29D3">
              <w:rPr>
                <w:rFonts w:ascii="Sylfaen" w:hAnsi="Sylfaen"/>
                <w:sz w:val="18"/>
                <w:szCs w:val="18"/>
                <w:lang w:val="af-ZA"/>
              </w:rPr>
              <w:t>Подготовка проектов, оценка затрат</w:t>
            </w:r>
          </w:p>
        </w:tc>
        <w:tc>
          <w:tcPr>
            <w:tcW w:w="587" w:type="dxa"/>
            <w:textDirection w:val="btLr"/>
            <w:vAlign w:val="center"/>
          </w:tcPr>
          <w:p w14:paraId="69260B3C" w14:textId="77777777" w:rsidR="00172B73" w:rsidRPr="007B29D3" w:rsidRDefault="00172B73" w:rsidP="00172B73">
            <w:pPr>
              <w:ind w:left="113" w:right="113"/>
              <w:jc w:val="center"/>
              <w:rPr>
                <w:rFonts w:ascii="Sylfaen" w:hAnsi="Sylfaen"/>
                <w:sz w:val="18"/>
              </w:rPr>
            </w:pPr>
            <w:r>
              <w:rPr>
                <w:rFonts w:ascii="Sylfaen" w:hAnsi="Sylfaen"/>
                <w:sz w:val="18"/>
              </w:rPr>
              <w:t>…</w:t>
            </w:r>
            <w:r w:rsidRPr="007B29D3">
              <w:rPr>
                <w:rFonts w:ascii="Sylfaen" w:hAnsi="Sylfaen"/>
                <w:sz w:val="18"/>
                <w:lang w:val="pt-BR"/>
              </w:rPr>
              <w:t>%</w:t>
            </w:r>
          </w:p>
        </w:tc>
        <w:tc>
          <w:tcPr>
            <w:tcW w:w="587" w:type="dxa"/>
            <w:textDirection w:val="btLr"/>
          </w:tcPr>
          <w:p w14:paraId="7389F727" w14:textId="7922518F" w:rsidR="00172B73" w:rsidRDefault="00172B73" w:rsidP="00172B73">
            <w:pPr>
              <w:ind w:left="113" w:right="113"/>
              <w:jc w:val="center"/>
            </w:pPr>
            <w:r w:rsidRPr="005C6A44">
              <w:rPr>
                <w:rFonts w:ascii="Sylfaen" w:hAnsi="Sylfaen"/>
                <w:sz w:val="18"/>
                <w:lang w:val="hy-AM"/>
              </w:rPr>
              <w:t>100</w:t>
            </w:r>
            <w:r w:rsidRPr="005C6A44">
              <w:rPr>
                <w:rFonts w:ascii="Sylfaen" w:hAnsi="Sylfaen"/>
                <w:sz w:val="18"/>
                <w:lang w:val="pt-BR"/>
              </w:rPr>
              <w:t>%</w:t>
            </w:r>
          </w:p>
        </w:tc>
        <w:tc>
          <w:tcPr>
            <w:tcW w:w="588" w:type="dxa"/>
            <w:textDirection w:val="btLr"/>
          </w:tcPr>
          <w:p w14:paraId="0EDB84C3" w14:textId="7187F16E" w:rsidR="00172B73" w:rsidRDefault="00172B73" w:rsidP="00172B73">
            <w:pPr>
              <w:ind w:left="113" w:right="113"/>
              <w:jc w:val="center"/>
            </w:pPr>
            <w:r w:rsidRPr="005C6A44">
              <w:rPr>
                <w:rFonts w:ascii="Sylfaen" w:hAnsi="Sylfaen"/>
                <w:sz w:val="18"/>
                <w:lang w:val="hy-AM"/>
              </w:rPr>
              <w:t>100</w:t>
            </w:r>
            <w:r w:rsidRPr="005C6A44">
              <w:rPr>
                <w:rFonts w:ascii="Sylfaen" w:hAnsi="Sylfaen"/>
                <w:sz w:val="18"/>
                <w:lang w:val="pt-BR"/>
              </w:rPr>
              <w:t>%</w:t>
            </w:r>
          </w:p>
        </w:tc>
        <w:tc>
          <w:tcPr>
            <w:tcW w:w="588" w:type="dxa"/>
            <w:textDirection w:val="btLr"/>
          </w:tcPr>
          <w:p w14:paraId="1680EE68" w14:textId="22DD98F9" w:rsidR="00172B73" w:rsidRDefault="00172B73" w:rsidP="00172B73">
            <w:pPr>
              <w:ind w:left="113" w:right="113"/>
              <w:jc w:val="center"/>
            </w:pPr>
            <w:r w:rsidRPr="005C6A44">
              <w:rPr>
                <w:rFonts w:ascii="Sylfaen" w:hAnsi="Sylfaen"/>
                <w:sz w:val="18"/>
                <w:lang w:val="hy-AM"/>
              </w:rPr>
              <w:t>100</w:t>
            </w:r>
            <w:r w:rsidRPr="005C6A44">
              <w:rPr>
                <w:rFonts w:ascii="Sylfaen" w:hAnsi="Sylfaen"/>
                <w:sz w:val="18"/>
                <w:lang w:val="pt-BR"/>
              </w:rPr>
              <w:t>%</w:t>
            </w:r>
          </w:p>
        </w:tc>
        <w:tc>
          <w:tcPr>
            <w:tcW w:w="588" w:type="dxa"/>
            <w:textDirection w:val="btLr"/>
          </w:tcPr>
          <w:p w14:paraId="6B46BCC8" w14:textId="4C1B9950" w:rsidR="00172B73" w:rsidRDefault="00172B73" w:rsidP="00172B73">
            <w:pPr>
              <w:ind w:left="113" w:right="113"/>
              <w:jc w:val="center"/>
            </w:pPr>
            <w:r w:rsidRPr="005C6A44">
              <w:rPr>
                <w:rFonts w:ascii="Sylfaen" w:hAnsi="Sylfaen"/>
                <w:sz w:val="18"/>
                <w:lang w:val="hy-AM"/>
              </w:rPr>
              <w:t>100</w:t>
            </w:r>
            <w:r w:rsidRPr="005C6A44">
              <w:rPr>
                <w:rFonts w:ascii="Sylfaen" w:hAnsi="Sylfaen"/>
                <w:sz w:val="18"/>
                <w:lang w:val="pt-BR"/>
              </w:rPr>
              <w:t>%</w:t>
            </w:r>
          </w:p>
        </w:tc>
        <w:tc>
          <w:tcPr>
            <w:tcW w:w="588" w:type="dxa"/>
            <w:textDirection w:val="btLr"/>
          </w:tcPr>
          <w:p w14:paraId="13C53CEB" w14:textId="6B06B52F" w:rsidR="00172B73" w:rsidRDefault="00172B73" w:rsidP="00172B73">
            <w:pPr>
              <w:ind w:left="113" w:right="113"/>
              <w:jc w:val="center"/>
            </w:pPr>
            <w:r w:rsidRPr="005C6A44">
              <w:rPr>
                <w:rFonts w:ascii="Sylfaen" w:hAnsi="Sylfaen"/>
                <w:sz w:val="18"/>
                <w:lang w:val="hy-AM"/>
              </w:rPr>
              <w:t>100</w:t>
            </w:r>
            <w:r w:rsidRPr="005C6A44">
              <w:rPr>
                <w:rFonts w:ascii="Sylfaen" w:hAnsi="Sylfaen"/>
                <w:sz w:val="18"/>
                <w:lang w:val="pt-BR"/>
              </w:rPr>
              <w:t>%</w:t>
            </w:r>
          </w:p>
        </w:tc>
        <w:tc>
          <w:tcPr>
            <w:tcW w:w="588" w:type="dxa"/>
            <w:textDirection w:val="btLr"/>
          </w:tcPr>
          <w:p w14:paraId="10BECB61" w14:textId="6ED5D4EB" w:rsidR="00172B73" w:rsidRDefault="00172B73" w:rsidP="00172B73">
            <w:pPr>
              <w:ind w:left="113" w:right="113"/>
              <w:jc w:val="center"/>
            </w:pPr>
            <w:r w:rsidRPr="005C6A44">
              <w:rPr>
                <w:rFonts w:ascii="Sylfaen" w:hAnsi="Sylfaen"/>
                <w:sz w:val="18"/>
                <w:lang w:val="hy-AM"/>
              </w:rPr>
              <w:t>100</w:t>
            </w:r>
            <w:r w:rsidRPr="005C6A44">
              <w:rPr>
                <w:rFonts w:ascii="Sylfaen" w:hAnsi="Sylfaen"/>
                <w:sz w:val="18"/>
                <w:lang w:val="pt-BR"/>
              </w:rPr>
              <w:t>%</w:t>
            </w:r>
          </w:p>
        </w:tc>
        <w:tc>
          <w:tcPr>
            <w:tcW w:w="588" w:type="dxa"/>
            <w:textDirection w:val="btLr"/>
            <w:vAlign w:val="center"/>
          </w:tcPr>
          <w:p w14:paraId="028D1113" w14:textId="77777777" w:rsidR="00172B73" w:rsidRPr="007B29D3" w:rsidRDefault="00172B73" w:rsidP="00172B73">
            <w:pPr>
              <w:ind w:left="113" w:right="113"/>
              <w:jc w:val="center"/>
              <w:rPr>
                <w:rFonts w:ascii="Sylfaen" w:hAnsi="Sylfaen"/>
                <w:sz w:val="18"/>
              </w:rPr>
            </w:pPr>
            <w:r w:rsidRPr="007B29D3">
              <w:rPr>
                <w:rFonts w:ascii="Sylfaen" w:hAnsi="Sylfaen"/>
                <w:sz w:val="18"/>
                <w:lang w:val="hy-AM"/>
              </w:rPr>
              <w:t>100</w:t>
            </w:r>
            <w:r w:rsidRPr="007B29D3">
              <w:rPr>
                <w:rFonts w:ascii="Sylfaen" w:hAnsi="Sylfaen"/>
                <w:sz w:val="18"/>
                <w:lang w:val="pt-BR"/>
              </w:rPr>
              <w:t>%</w:t>
            </w:r>
          </w:p>
        </w:tc>
        <w:tc>
          <w:tcPr>
            <w:tcW w:w="588" w:type="dxa"/>
            <w:textDirection w:val="btLr"/>
            <w:vAlign w:val="center"/>
          </w:tcPr>
          <w:p w14:paraId="78D4A84B" w14:textId="77777777" w:rsidR="00172B73" w:rsidRPr="007B29D3" w:rsidRDefault="00172B73" w:rsidP="00172B73">
            <w:pPr>
              <w:ind w:left="113" w:right="113"/>
              <w:jc w:val="center"/>
              <w:rPr>
                <w:rFonts w:ascii="Sylfaen" w:hAnsi="Sylfaen"/>
                <w:sz w:val="18"/>
              </w:rPr>
            </w:pPr>
            <w:r w:rsidRPr="007B29D3">
              <w:rPr>
                <w:rFonts w:ascii="Sylfaen" w:hAnsi="Sylfaen"/>
                <w:sz w:val="18"/>
                <w:lang w:val="hy-AM"/>
              </w:rPr>
              <w:t>100</w:t>
            </w:r>
            <w:r w:rsidRPr="007B29D3">
              <w:rPr>
                <w:rFonts w:ascii="Sylfaen" w:hAnsi="Sylfaen"/>
                <w:sz w:val="18"/>
                <w:lang w:val="pt-BR"/>
              </w:rPr>
              <w:t>%</w:t>
            </w:r>
          </w:p>
        </w:tc>
        <w:tc>
          <w:tcPr>
            <w:tcW w:w="588" w:type="dxa"/>
            <w:textDirection w:val="btLr"/>
            <w:vAlign w:val="center"/>
          </w:tcPr>
          <w:p w14:paraId="11492D67" w14:textId="77777777" w:rsidR="00172B73" w:rsidRPr="007B29D3" w:rsidRDefault="00172B73" w:rsidP="00172B73">
            <w:pPr>
              <w:ind w:left="113" w:right="113"/>
              <w:jc w:val="center"/>
              <w:rPr>
                <w:rFonts w:ascii="Sylfaen" w:hAnsi="Sylfaen"/>
                <w:sz w:val="18"/>
              </w:rPr>
            </w:pPr>
            <w:r w:rsidRPr="007B29D3">
              <w:rPr>
                <w:rFonts w:ascii="Sylfaen" w:hAnsi="Sylfaen"/>
                <w:sz w:val="18"/>
                <w:lang w:val="hy-AM"/>
              </w:rPr>
              <w:t>100</w:t>
            </w:r>
            <w:r w:rsidRPr="007B29D3">
              <w:rPr>
                <w:rFonts w:ascii="Sylfaen" w:hAnsi="Sylfaen"/>
                <w:sz w:val="18"/>
                <w:lang w:val="pt-BR"/>
              </w:rPr>
              <w:t>%</w:t>
            </w:r>
          </w:p>
        </w:tc>
        <w:tc>
          <w:tcPr>
            <w:tcW w:w="588" w:type="dxa"/>
            <w:textDirection w:val="btLr"/>
            <w:vAlign w:val="center"/>
          </w:tcPr>
          <w:p w14:paraId="3F5F7F0B" w14:textId="77777777" w:rsidR="00172B73" w:rsidRPr="007B29D3" w:rsidRDefault="00172B73" w:rsidP="00172B73">
            <w:pPr>
              <w:ind w:left="113" w:right="113"/>
              <w:jc w:val="center"/>
              <w:rPr>
                <w:rFonts w:ascii="Sylfaen" w:hAnsi="Sylfaen"/>
                <w:sz w:val="18"/>
              </w:rPr>
            </w:pPr>
            <w:r w:rsidRPr="007B29D3">
              <w:rPr>
                <w:rFonts w:ascii="Sylfaen" w:hAnsi="Sylfaen"/>
                <w:sz w:val="18"/>
                <w:lang w:val="hy-AM"/>
              </w:rPr>
              <w:t>100</w:t>
            </w:r>
            <w:r w:rsidRPr="007B29D3">
              <w:rPr>
                <w:rFonts w:ascii="Sylfaen" w:hAnsi="Sylfaen"/>
                <w:sz w:val="18"/>
                <w:lang w:val="pt-BR"/>
              </w:rPr>
              <w:t>%</w:t>
            </w:r>
          </w:p>
        </w:tc>
        <w:tc>
          <w:tcPr>
            <w:tcW w:w="588" w:type="dxa"/>
            <w:textDirection w:val="btLr"/>
            <w:vAlign w:val="center"/>
          </w:tcPr>
          <w:p w14:paraId="4D998C6E" w14:textId="77777777" w:rsidR="00172B73" w:rsidRPr="007B29D3" w:rsidRDefault="00172B73" w:rsidP="00172B73">
            <w:pPr>
              <w:ind w:left="113" w:right="113"/>
              <w:jc w:val="center"/>
              <w:rPr>
                <w:rFonts w:ascii="Sylfaen" w:hAnsi="Sylfaen"/>
                <w:sz w:val="18"/>
              </w:rPr>
            </w:pPr>
            <w:r w:rsidRPr="007B29D3">
              <w:rPr>
                <w:rFonts w:ascii="Sylfaen" w:hAnsi="Sylfaen"/>
                <w:sz w:val="18"/>
                <w:lang w:val="hy-AM"/>
              </w:rPr>
              <w:t>100</w:t>
            </w:r>
            <w:r w:rsidRPr="007B29D3">
              <w:rPr>
                <w:rFonts w:ascii="Sylfaen" w:hAnsi="Sylfaen"/>
                <w:sz w:val="18"/>
                <w:lang w:val="pt-BR"/>
              </w:rPr>
              <w:t>%</w:t>
            </w:r>
          </w:p>
        </w:tc>
        <w:tc>
          <w:tcPr>
            <w:tcW w:w="638" w:type="dxa"/>
            <w:vAlign w:val="center"/>
          </w:tcPr>
          <w:p w14:paraId="16AD4416" w14:textId="77777777" w:rsidR="00172B73" w:rsidRPr="007B29D3" w:rsidRDefault="00172B73" w:rsidP="00172B73">
            <w:pPr>
              <w:widowControl w:val="0"/>
              <w:spacing w:after="120"/>
              <w:jc w:val="center"/>
              <w:rPr>
                <w:rFonts w:ascii="Sylfaen" w:hAnsi="Sylfaen"/>
                <w:b/>
                <w:sz w:val="16"/>
                <w:szCs w:val="16"/>
              </w:rPr>
            </w:pPr>
            <w:r w:rsidRPr="007B29D3">
              <w:rPr>
                <w:rFonts w:ascii="Sylfaen" w:hAnsi="Sylfaen"/>
                <w:sz w:val="18"/>
                <w:lang w:val="hy-AM"/>
              </w:rPr>
              <w:t>100</w:t>
            </w:r>
            <w:r w:rsidRPr="007B29D3">
              <w:rPr>
                <w:rFonts w:ascii="Sylfaen" w:hAnsi="Sylfaen"/>
                <w:sz w:val="18"/>
                <w:lang w:val="pt-BR"/>
              </w:rPr>
              <w:t>%</w:t>
            </w:r>
          </w:p>
        </w:tc>
      </w:tr>
    </w:tbl>
    <w:p w14:paraId="45A4ED27"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727EC7C3" w14:textId="77777777" w:rsidTr="005B7138">
        <w:trPr>
          <w:jc w:val="center"/>
        </w:trPr>
        <w:tc>
          <w:tcPr>
            <w:tcW w:w="4536" w:type="dxa"/>
          </w:tcPr>
          <w:p w14:paraId="632ACE14"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7C30B818"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741360F5"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267B9B1B"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6EFA1746"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0B5BC8AD"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5B2E4C38"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1A2EE31A"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13CB1F5C"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04C27EA7" w14:textId="77777777" w:rsidR="003B2F27" w:rsidRPr="00AD29CE" w:rsidRDefault="003B2F27" w:rsidP="003B2F27">
      <w:pPr>
        <w:widowControl w:val="0"/>
        <w:spacing w:after="160" w:line="360" w:lineRule="auto"/>
        <w:rPr>
          <w:rFonts w:ascii="GHEA Grapalat" w:hAnsi="GHEA Grapalat"/>
        </w:rPr>
        <w:sectPr w:rsidR="003B2F27" w:rsidRPr="00AD29CE" w:rsidSect="00B16F41">
          <w:footerReference w:type="default" r:id="rId13"/>
          <w:footnotePr>
            <w:pos w:val="beneathText"/>
          </w:footnotePr>
          <w:pgSz w:w="11907" w:h="16840" w:code="9"/>
          <w:pgMar w:top="1134" w:right="1418" w:bottom="993" w:left="1418" w:header="561" w:footer="561" w:gutter="0"/>
          <w:cols w:space="720"/>
          <w:titlePg/>
          <w:docGrid w:linePitch="326"/>
        </w:sectPr>
      </w:pPr>
    </w:p>
    <w:p w14:paraId="3481750E"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65747040"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F03431B"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38"/>
        <w:gridCol w:w="14"/>
        <w:gridCol w:w="4898"/>
      </w:tblGrid>
      <w:tr w:rsidR="003B2F27" w:rsidRPr="00AD29CE" w:rsidDel="004B29A5" w14:paraId="3662152E" w14:textId="77777777" w:rsidTr="005B7138">
        <w:trPr>
          <w:tblCellSpacing w:w="7" w:type="dxa"/>
          <w:jc w:val="center"/>
        </w:trPr>
        <w:tc>
          <w:tcPr>
            <w:tcW w:w="0" w:type="auto"/>
            <w:gridSpan w:val="2"/>
            <w:vAlign w:val="center"/>
          </w:tcPr>
          <w:p w14:paraId="7B32464F"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52C04D4B"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3C21DC78" w14:textId="77777777" w:rsidTr="005B7138">
        <w:trPr>
          <w:tblCellSpacing w:w="7" w:type="dxa"/>
          <w:jc w:val="center"/>
        </w:trPr>
        <w:tc>
          <w:tcPr>
            <w:tcW w:w="0" w:type="auto"/>
            <w:vAlign w:val="center"/>
          </w:tcPr>
          <w:p w14:paraId="6BD364DE"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27D18CB7"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2D1009E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5B585F9F"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685930E6"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40B5D51A"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1ABD0F5A"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6202BF6B"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E764FE7"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3BE41734"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385AE7E7"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127F63BC"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7A13B1C5" w14:textId="77777777" w:rsidR="003B2F27" w:rsidRPr="00AD29CE" w:rsidRDefault="003B2F27" w:rsidP="003B2F27">
      <w:pPr>
        <w:widowControl w:val="0"/>
        <w:spacing w:after="160" w:line="360" w:lineRule="auto"/>
        <w:ind w:firstLine="375"/>
        <w:rPr>
          <w:rFonts w:ascii="GHEA Grapalat" w:hAnsi="GHEA Grapalat"/>
          <w:iCs/>
          <w:color w:val="000000"/>
        </w:rPr>
      </w:pPr>
    </w:p>
    <w:p w14:paraId="6097CC06"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3A7AECF4"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18E12043" w14:textId="77777777"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14:paraId="0F9F7918" w14:textId="77777777"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3F53D85"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2246132D" w14:textId="77777777"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755A6290"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27841783"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1186D755"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11931E43" w14:textId="77777777" w:rsidTr="005B7138">
        <w:trPr>
          <w:jc w:val="center"/>
        </w:trPr>
        <w:tc>
          <w:tcPr>
            <w:tcW w:w="357" w:type="dxa"/>
            <w:vMerge w:val="restart"/>
            <w:shd w:val="clear" w:color="auto" w:fill="auto"/>
            <w:vAlign w:val="center"/>
          </w:tcPr>
          <w:p w14:paraId="7CFF8A1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w:t>
            </w:r>
          </w:p>
        </w:tc>
        <w:tc>
          <w:tcPr>
            <w:tcW w:w="10348" w:type="dxa"/>
            <w:gridSpan w:val="8"/>
            <w:shd w:val="clear" w:color="auto" w:fill="auto"/>
            <w:vAlign w:val="center"/>
          </w:tcPr>
          <w:p w14:paraId="726115E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46C67DC7" w14:textId="77777777" w:rsidTr="005B7138">
        <w:trPr>
          <w:jc w:val="center"/>
        </w:trPr>
        <w:tc>
          <w:tcPr>
            <w:tcW w:w="357" w:type="dxa"/>
            <w:vMerge/>
            <w:shd w:val="clear" w:color="auto" w:fill="auto"/>
          </w:tcPr>
          <w:p w14:paraId="53FC98E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1C81AD7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35E914F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49D4F91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0A644F7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4548F12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1A58411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2B655F56" w14:textId="77777777" w:rsidTr="005B7138">
        <w:trPr>
          <w:trHeight w:val="1105"/>
          <w:jc w:val="center"/>
        </w:trPr>
        <w:tc>
          <w:tcPr>
            <w:tcW w:w="357" w:type="dxa"/>
            <w:vMerge/>
            <w:tcBorders>
              <w:bottom w:val="single" w:sz="4" w:space="0" w:color="auto"/>
            </w:tcBorders>
            <w:shd w:val="clear" w:color="auto" w:fill="auto"/>
          </w:tcPr>
          <w:p w14:paraId="47D4146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2E1ECC5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6E911BA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4FDF133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3BF1D3E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475BA02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211C0AC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4BD7465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1CB3739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60AEDB4A" w14:textId="77777777" w:rsidTr="005B7138">
        <w:trPr>
          <w:jc w:val="center"/>
        </w:trPr>
        <w:tc>
          <w:tcPr>
            <w:tcW w:w="357" w:type="dxa"/>
            <w:shd w:val="clear" w:color="auto" w:fill="auto"/>
            <w:vAlign w:val="center"/>
          </w:tcPr>
          <w:p w14:paraId="6B07420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107CF3F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24A71F8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3A71094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1D7DF27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03CA800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0A9DDE5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65667A2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2768206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74B5EBC7" w14:textId="77777777" w:rsidTr="005B7138">
        <w:trPr>
          <w:jc w:val="center"/>
        </w:trPr>
        <w:tc>
          <w:tcPr>
            <w:tcW w:w="357" w:type="dxa"/>
            <w:shd w:val="clear" w:color="auto" w:fill="auto"/>
          </w:tcPr>
          <w:p w14:paraId="2F1F8C9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686217A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16318F5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0654251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651FB73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0CC4032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56BAEBE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5BF7ED5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515994F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14:paraId="022315C7"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170716BD"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51A1525A" w14:textId="77777777" w:rsidTr="005B7138">
        <w:trPr>
          <w:trHeight w:val="266"/>
          <w:tblCellSpacing w:w="7" w:type="dxa"/>
          <w:jc w:val="center"/>
        </w:trPr>
        <w:tc>
          <w:tcPr>
            <w:tcW w:w="0" w:type="auto"/>
            <w:vAlign w:val="center"/>
          </w:tcPr>
          <w:p w14:paraId="060000EC"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493000F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03F7B515" w14:textId="77777777" w:rsidTr="005B7138">
        <w:trPr>
          <w:trHeight w:val="473"/>
          <w:tblCellSpacing w:w="7" w:type="dxa"/>
          <w:jc w:val="center"/>
        </w:trPr>
        <w:tc>
          <w:tcPr>
            <w:tcW w:w="0" w:type="auto"/>
            <w:vAlign w:val="center"/>
          </w:tcPr>
          <w:p w14:paraId="34E12C00"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3D61C5A8"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6AE886B6"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7584D54C"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3663DE96" w14:textId="77777777" w:rsidTr="005B7138">
        <w:trPr>
          <w:trHeight w:val="503"/>
          <w:tblCellSpacing w:w="7" w:type="dxa"/>
          <w:jc w:val="center"/>
        </w:trPr>
        <w:tc>
          <w:tcPr>
            <w:tcW w:w="0" w:type="auto"/>
            <w:vAlign w:val="center"/>
          </w:tcPr>
          <w:p w14:paraId="50EA8C78"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511BA704"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2CE332F9"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2327513A"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6618369D" w14:textId="77777777" w:rsidTr="005B7138">
        <w:trPr>
          <w:trHeight w:val="281"/>
          <w:tblCellSpacing w:w="7" w:type="dxa"/>
          <w:jc w:val="center"/>
        </w:trPr>
        <w:tc>
          <w:tcPr>
            <w:tcW w:w="0" w:type="auto"/>
            <w:vAlign w:val="center"/>
          </w:tcPr>
          <w:p w14:paraId="305EE308"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433868C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49F41833"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34513D56" w14:textId="77777777" w:rsidR="003B2F27" w:rsidRDefault="003B2F27" w:rsidP="003B2F27">
      <w:pPr>
        <w:rPr>
          <w:rFonts w:ascii="GHEA Grapalat" w:hAnsi="GHEA Grapalat"/>
        </w:rPr>
      </w:pPr>
      <w:r>
        <w:rPr>
          <w:rFonts w:ascii="GHEA Grapalat" w:hAnsi="GHEA Grapalat"/>
        </w:rPr>
        <w:br w:type="page"/>
      </w:r>
    </w:p>
    <w:p w14:paraId="2BAAD9CB"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54721A82"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86FDE4B" w14:textId="77777777" w:rsidR="003B2F27" w:rsidRPr="00AD29CE" w:rsidRDefault="003B2F27" w:rsidP="003B2F27">
      <w:pPr>
        <w:widowControl w:val="0"/>
        <w:spacing w:after="160" w:line="360" w:lineRule="auto"/>
        <w:rPr>
          <w:rFonts w:ascii="GHEA Grapalat" w:hAnsi="GHEA Grapalat"/>
        </w:rPr>
      </w:pPr>
    </w:p>
    <w:p w14:paraId="36AFC0C2"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0F82A055"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214D85CB"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361276F7"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D6AC0BC"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0370F8CB"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2005270A"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00B77351"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18CFA53F"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71032BEA"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43ECB93E"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1B8A709"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1677DDE3"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B8B6978"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5E5A1AA7"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1BD4E76"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1302B27D"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F87F8DA"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6E627D30"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3698AE7" w14:textId="77777777" w:rsidR="003B2F27" w:rsidRPr="00AD29CE" w:rsidRDefault="003B2F27" w:rsidP="005B7138">
            <w:pPr>
              <w:widowControl w:val="0"/>
              <w:spacing w:after="120"/>
              <w:rPr>
                <w:rFonts w:ascii="GHEA Grapalat" w:hAnsi="GHEA Grapalat" w:cs="Sylfaen"/>
              </w:rPr>
            </w:pPr>
          </w:p>
        </w:tc>
      </w:tr>
      <w:tr w:rsidR="003B2F27" w:rsidRPr="00AD29CE" w14:paraId="05E683DA"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9860E78"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56E6001D"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09F2F4D" w14:textId="77777777" w:rsidR="003B2F27" w:rsidRPr="00AD29CE" w:rsidRDefault="003B2F27" w:rsidP="005B7138">
            <w:pPr>
              <w:widowControl w:val="0"/>
              <w:spacing w:after="120"/>
              <w:rPr>
                <w:rFonts w:ascii="GHEA Grapalat" w:hAnsi="GHEA Grapalat" w:cs="Sylfaen"/>
              </w:rPr>
            </w:pPr>
          </w:p>
        </w:tc>
      </w:tr>
    </w:tbl>
    <w:p w14:paraId="775D04BB"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468B5F29" w14:textId="77777777" w:rsidR="003B2F27" w:rsidRDefault="003B2F27" w:rsidP="003B2F27">
      <w:pPr>
        <w:rPr>
          <w:rFonts w:ascii="GHEA Grapalat" w:hAnsi="GHEA Grapalat" w:cs="Sylfaen"/>
        </w:rPr>
      </w:pPr>
      <w:r>
        <w:rPr>
          <w:rFonts w:ascii="GHEA Grapalat" w:hAnsi="GHEA Grapalat" w:cs="Sylfaen"/>
        </w:rPr>
        <w:br w:type="page"/>
      </w:r>
    </w:p>
    <w:p w14:paraId="6BCE9104"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6E9E4095"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29"/>
        <w:gridCol w:w="4857"/>
      </w:tblGrid>
      <w:tr w:rsidR="003B2F27" w:rsidRPr="00AD29CE" w14:paraId="145A301D" w14:textId="77777777" w:rsidTr="005B7138">
        <w:tc>
          <w:tcPr>
            <w:tcW w:w="4785" w:type="dxa"/>
          </w:tcPr>
          <w:p w14:paraId="48209754"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255A4D74"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62F47B43"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829920E"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7D37F2DC" w14:textId="77777777" w:rsidTr="005B7138">
        <w:trPr>
          <w:tblCellSpacing w:w="7" w:type="dxa"/>
          <w:jc w:val="center"/>
        </w:trPr>
        <w:tc>
          <w:tcPr>
            <w:tcW w:w="0" w:type="auto"/>
            <w:vAlign w:val="center"/>
          </w:tcPr>
          <w:p w14:paraId="4DD4FF52"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7F53DDA1"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4F6A5875"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DD05ACB"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7419EBB5" w14:textId="77777777" w:rsidTr="005B7138">
        <w:trPr>
          <w:tblCellSpacing w:w="7" w:type="dxa"/>
          <w:jc w:val="center"/>
        </w:trPr>
        <w:tc>
          <w:tcPr>
            <w:tcW w:w="0" w:type="auto"/>
            <w:vAlign w:val="center"/>
          </w:tcPr>
          <w:p w14:paraId="666CEF4F"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7C25A09B"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4A8F64A0"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7A1433F3"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0A539F0C" w14:textId="77777777" w:rsidTr="005B7138">
        <w:trPr>
          <w:tblCellSpacing w:w="7" w:type="dxa"/>
          <w:jc w:val="center"/>
        </w:trPr>
        <w:tc>
          <w:tcPr>
            <w:tcW w:w="0" w:type="auto"/>
            <w:vAlign w:val="center"/>
          </w:tcPr>
          <w:p w14:paraId="21747777"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0C17DBB0"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45093400"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0D1CB706"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21A61E8C" w14:textId="77777777"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B0927A" w14:textId="77777777" w:rsidR="00D33A81" w:rsidRDefault="00D33A81">
      <w:r>
        <w:separator/>
      </w:r>
    </w:p>
  </w:endnote>
  <w:endnote w:type="continuationSeparator" w:id="0">
    <w:p w14:paraId="37B30B66" w14:textId="77777777" w:rsidR="00D33A81" w:rsidRDefault="00D33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1950196"/>
      <w:docPartObj>
        <w:docPartGallery w:val="Page Numbers (Bottom of Page)"/>
        <w:docPartUnique/>
      </w:docPartObj>
    </w:sdtPr>
    <w:sdtEndPr>
      <w:rPr>
        <w:rFonts w:ascii="GHEA Grapalat" w:hAnsi="GHEA Grapalat"/>
        <w:sz w:val="24"/>
        <w:szCs w:val="24"/>
      </w:rPr>
    </w:sdtEndPr>
    <w:sdtContent>
      <w:p w14:paraId="2B07DDD6" w14:textId="77777777" w:rsidR="00AB5994" w:rsidRPr="00305BEC" w:rsidRDefault="00AB5994">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5C10CC">
          <w:rPr>
            <w:rFonts w:ascii="GHEA Grapalat" w:hAnsi="GHEA Grapalat"/>
            <w:noProof/>
            <w:sz w:val="24"/>
            <w:szCs w:val="24"/>
          </w:rPr>
          <w:t>20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C647B" w14:textId="77777777" w:rsidR="00D33A81" w:rsidRDefault="00D33A81">
      <w:r>
        <w:separator/>
      </w:r>
    </w:p>
  </w:footnote>
  <w:footnote w:type="continuationSeparator" w:id="0">
    <w:p w14:paraId="59692BB3" w14:textId="77777777" w:rsidR="00D33A81" w:rsidRDefault="00D33A81">
      <w:r>
        <w:continuationSeparator/>
      </w:r>
    </w:p>
  </w:footnote>
  <w:footnote w:id="1">
    <w:p w14:paraId="08FD057B" w14:textId="77777777" w:rsidR="00452591" w:rsidRPr="00541313" w:rsidRDefault="00452591" w:rsidP="00452591">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6DC7F1BC" w14:textId="77777777" w:rsidR="00452591" w:rsidRDefault="00452591" w:rsidP="00452591">
      <w:pPr>
        <w:widowControl w:val="0"/>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Pr>
          <w:rFonts w:ascii="GHEA Grapalat" w:hAnsi="GHEA Grapalat"/>
          <w:i/>
          <w:sz w:val="20"/>
          <w:szCs w:val="20"/>
        </w:rPr>
        <w:t xml:space="preserve"> </w:t>
      </w:r>
      <w:r w:rsidRPr="004D3746">
        <w:rPr>
          <w:rFonts w:ascii="GHEA Grapalat" w:hAnsi="GHEA Grapalat"/>
          <w:i/>
          <w:sz w:val="20"/>
          <w:szCs w:val="20"/>
        </w:rPr>
        <w:t>1-</w:t>
      </w:r>
      <w:r>
        <w:rPr>
          <w:rFonts w:ascii="GHEA Grapalat" w:hAnsi="GHEA Grapalat"/>
          <w:i/>
          <w:sz w:val="20"/>
          <w:szCs w:val="20"/>
        </w:rPr>
        <w:t xml:space="preserve"> ого пункта </w:t>
      </w:r>
      <w:r w:rsidRPr="00D3436F">
        <w:rPr>
          <w:rFonts w:ascii="GHEA Grapalat" w:hAnsi="GHEA Grapalat"/>
          <w:i/>
          <w:sz w:val="20"/>
          <w:szCs w:val="20"/>
        </w:rPr>
        <w:t>части 6 статьи 15 Закона РА "О закупках</w:t>
      </w:r>
      <w:r w:rsidRPr="00D3436F">
        <w:rPr>
          <w:rFonts w:ascii="GHEA Grapalat" w:hAnsi="GHEA Grapalat"/>
          <w:i/>
        </w:rPr>
        <w:t>"</w:t>
      </w:r>
      <w:r w:rsidRPr="00D3436F">
        <w:rPr>
          <w:rFonts w:ascii="GHEA Grapalat" w:hAnsi="GHEA Grapalat"/>
          <w:i/>
          <w:sz w:val="20"/>
          <w:szCs w:val="20"/>
        </w:rPr>
        <w:t>,</w:t>
      </w:r>
    </w:p>
    <w:p w14:paraId="2A91A006" w14:textId="77777777" w:rsidR="00452591" w:rsidRDefault="00452591" w:rsidP="00452591">
      <w:pPr>
        <w:widowControl w:val="0"/>
        <w:jc w:val="both"/>
        <w:rPr>
          <w:rFonts w:ascii="GHEA Grapalat" w:hAnsi="GHEA Grapalat"/>
          <w:i/>
          <w:sz w:val="20"/>
          <w:szCs w:val="20"/>
        </w:rPr>
      </w:pPr>
      <w:r w:rsidRPr="00D3436F">
        <w:rPr>
          <w:rFonts w:ascii="GHEA Grapalat" w:hAnsi="GHEA Grapalat"/>
          <w:i/>
          <w:sz w:val="20"/>
          <w:szCs w:val="20"/>
        </w:rPr>
        <w:t xml:space="preserve"> </w:t>
      </w:r>
      <w:r>
        <w:rPr>
          <w:rFonts w:ascii="GHEA Grapalat" w:hAnsi="GHEA Grapalat"/>
          <w:i/>
          <w:sz w:val="20"/>
          <w:szCs w:val="20"/>
        </w:rPr>
        <w:t>-</w:t>
      </w:r>
      <w:r w:rsidRPr="00C27A88">
        <w:t xml:space="preserve"> </w:t>
      </w:r>
      <w:r w:rsidRPr="00541313">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товара,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511594">
        <w:rPr>
          <w:rFonts w:ascii="GHEA Grapalat" w:hAnsi="GHEA Grapalat"/>
          <w:i/>
          <w:sz w:val="20"/>
          <w:szCs w:val="20"/>
        </w:rPr>
        <w:t xml:space="preserve">25 </w:t>
      </w:r>
      <w:r>
        <w:rPr>
          <w:rFonts w:ascii="GHEA Grapalat" w:hAnsi="GHEA Grapalat"/>
          <w:i/>
          <w:sz w:val="20"/>
          <w:szCs w:val="20"/>
        </w:rPr>
        <w:t>млн. драмов РА</w:t>
      </w:r>
    </w:p>
    <w:p w14:paraId="2FB4E138" w14:textId="77777777" w:rsidR="00452591" w:rsidRDefault="00452591" w:rsidP="00452591">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4930EF6B" w14:textId="77777777" w:rsidR="00452591" w:rsidRPr="00D3436F" w:rsidRDefault="00452591" w:rsidP="00452591">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755DC00C" w14:textId="77777777" w:rsidR="00452591" w:rsidRPr="008842CE" w:rsidRDefault="00452591" w:rsidP="00452591">
      <w:pPr>
        <w:pStyle w:val="FootnoteText"/>
        <w:widowControl w:val="0"/>
        <w:jc w:val="both"/>
        <w:rPr>
          <w:rFonts w:ascii="GHEA Grapalat" w:hAnsi="GHEA Grapalat"/>
          <w:lang w:val="af-ZA"/>
        </w:rPr>
      </w:pPr>
    </w:p>
    <w:p w14:paraId="289D86F2" w14:textId="77777777" w:rsidR="00452591" w:rsidRPr="008842CE" w:rsidRDefault="00452591" w:rsidP="00452591">
      <w:pPr>
        <w:pStyle w:val="FootnoteText"/>
        <w:widowControl w:val="0"/>
        <w:jc w:val="both"/>
        <w:rPr>
          <w:rFonts w:ascii="GHEA Grapalat" w:hAnsi="GHEA Grapalat"/>
          <w:lang w:val="af-ZA"/>
        </w:rPr>
      </w:pPr>
    </w:p>
  </w:footnote>
  <w:footnote w:id="2">
    <w:p w14:paraId="3E4EABAF" w14:textId="77777777" w:rsidR="00AB5994" w:rsidRPr="00617E69" w:rsidRDefault="00AB5994"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14:paraId="6B1D3422" w14:textId="77777777" w:rsidR="00AB5994" w:rsidRPr="00CD6B60" w:rsidRDefault="00AB5994"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A65FB34" w14:textId="77777777" w:rsidR="00AB5994" w:rsidRPr="001115E9" w:rsidRDefault="00AB5994"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1562E7AA" w14:textId="77777777" w:rsidR="00AB5994" w:rsidRPr="00CD6B60" w:rsidRDefault="00AB5994"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3">
    <w:p w14:paraId="0E5E1C35" w14:textId="77777777" w:rsidR="00AB5994" w:rsidRDefault="00AB5994"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4B6CE09D" w14:textId="77777777" w:rsidR="00AB5994" w:rsidRDefault="00AB5994"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14:paraId="2AF1CC31" w14:textId="77777777" w:rsidR="00AB5994" w:rsidRPr="009E2596" w:rsidRDefault="00AB5994"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4">
    <w:p w14:paraId="19332F85" w14:textId="77777777" w:rsidR="00AB5994" w:rsidRPr="00C24DBE" w:rsidRDefault="00AB5994" w:rsidP="008D64EE">
      <w:pPr>
        <w:pStyle w:val="FootnoteText"/>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14:paraId="5BB2D23D" w14:textId="77777777" w:rsidR="00AB5994" w:rsidRPr="005838BB" w:rsidRDefault="00AB5994" w:rsidP="00AF1F59">
      <w:pPr>
        <w:pStyle w:val="FootnoteText"/>
        <w:jc w:val="both"/>
        <w:rPr>
          <w:rFonts w:asciiTheme="minorHAnsi" w:hAnsiTheme="minorHAnsi"/>
        </w:rPr>
      </w:pPr>
    </w:p>
    <w:p w14:paraId="76384E97" w14:textId="77777777" w:rsidR="00AB5994" w:rsidRPr="00D3436F" w:rsidRDefault="00AB5994"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692BEE4A" w14:textId="77777777" w:rsidR="00AB5994" w:rsidRPr="000811C1" w:rsidRDefault="00AB5994">
      <w:pPr>
        <w:pStyle w:val="FootnoteText"/>
        <w:rPr>
          <w:rFonts w:asciiTheme="minorHAnsi" w:hAnsiTheme="minorHAnsi"/>
        </w:rPr>
      </w:pPr>
    </w:p>
  </w:footnote>
  <w:footnote w:id="5">
    <w:p w14:paraId="55617B67" w14:textId="77777777" w:rsidR="00452591" w:rsidRDefault="00452591" w:rsidP="00452591">
      <w:pPr>
        <w:pStyle w:val="FootnoteText"/>
        <w:rPr>
          <w:ins w:id="0" w:author="Vardan" w:date="2022-10-30T19:26:00Z"/>
          <w:rFonts w:ascii="GHEA Grapalat" w:hAnsi="GHEA Grapalat"/>
          <w:i/>
        </w:rPr>
      </w:pPr>
      <w:r>
        <w:rPr>
          <w:rStyle w:val="FootnoteReference"/>
        </w:rPr>
        <w:t>8</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r>
        <w:rPr>
          <w:rFonts w:ascii="GHEA Grapalat" w:hAnsi="GHEA Grapalat"/>
          <w:i/>
        </w:rPr>
        <w:t>.</w:t>
      </w:r>
    </w:p>
    <w:p w14:paraId="17C7F530" w14:textId="77777777" w:rsidR="00452591" w:rsidRPr="0093507A" w:rsidRDefault="00452591" w:rsidP="00452591">
      <w:pPr>
        <w:pStyle w:val="FootnoteText"/>
        <w:rPr>
          <w:rFonts w:ascii="GHEA Grapalat" w:hAnsi="GHEA Grapalat"/>
          <w:i/>
        </w:rPr>
      </w:pPr>
      <w:r w:rsidRPr="0093507A">
        <w:rPr>
          <w:rFonts w:ascii="GHEA Grapalat" w:hAnsi="GHEA Grapalat"/>
          <w:i/>
        </w:rPr>
        <w:t>8.1П</w:t>
      </w:r>
      <w:r>
        <w:rPr>
          <w:rFonts w:ascii="GHEA Grapalat" w:hAnsi="GHEA Grapalat"/>
          <w:i/>
        </w:rPr>
        <w:t>редп</w:t>
      </w:r>
      <w:r w:rsidRPr="0093507A">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6D15F2F3" w14:textId="77777777" w:rsidR="00452591" w:rsidRPr="0093507A" w:rsidRDefault="00452591" w:rsidP="00452591">
      <w:pPr>
        <w:pStyle w:val="FootnoteText"/>
        <w:jc w:val="both"/>
        <w:rPr>
          <w:rFonts w:ascii="GHEA Grapalat" w:hAnsi="GHEA Grapalat"/>
          <w:i/>
        </w:rPr>
      </w:pPr>
      <w:r w:rsidRPr="0093507A">
        <w:rPr>
          <w:rFonts w:ascii="GHEA Grapalat" w:hAnsi="GHEA Grapalat"/>
          <w:i/>
        </w:rPr>
        <w:t>8.2.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закупаемо</w:t>
      </w:r>
      <w:r>
        <w:rPr>
          <w:rFonts w:ascii="GHEA Grapalat" w:hAnsi="GHEA Grapalat"/>
          <w:i/>
        </w:rPr>
        <w:t>й</w:t>
      </w:r>
      <w:r w:rsidRPr="0093507A">
        <w:rPr>
          <w:rFonts w:ascii="GHEA Grapalat" w:hAnsi="GHEA Grapalat"/>
          <w:i/>
        </w:rPr>
        <w:t xml:space="preserve"> в рамках данной процедуры </w:t>
      </w:r>
      <w:r>
        <w:rPr>
          <w:rFonts w:ascii="GHEA Grapalat" w:hAnsi="GHEA Grapalat"/>
          <w:i/>
        </w:rPr>
        <w:t>услуги</w:t>
      </w:r>
      <w:r w:rsidRPr="0093507A">
        <w:rPr>
          <w:rFonts w:ascii="GHEA Grapalat" w:hAnsi="GHEA Grapalat"/>
          <w:i/>
        </w:rPr>
        <w:t xml:space="preserve"> превышает 25 млн. драмов РА, то в пункте 7.4 слова &lt;&lt;</w:t>
      </w:r>
      <w:r w:rsidRPr="002A3375">
        <w:rPr>
          <w:rFonts w:ascii="GHEA Grapalat" w:hAnsi="GHEA Grapalat"/>
          <w:i/>
        </w:rPr>
        <w:t>90</w:t>
      </w:r>
      <w:r w:rsidRPr="0093507A">
        <w:rPr>
          <w:rFonts w:ascii="GHEA Grapalat" w:hAnsi="GHEA Grapalat"/>
          <w:i/>
        </w:rPr>
        <w:t> </w:t>
      </w:r>
      <w:r w:rsidRPr="002A3375">
        <w:rPr>
          <w:rFonts w:ascii="GHEA Grapalat" w:hAnsi="GHEA Grapalat"/>
          <w:i/>
        </w:rPr>
        <w:t>(девяноста) рабочих дней</w:t>
      </w:r>
      <w:r w:rsidRPr="0093507A">
        <w:rPr>
          <w:rFonts w:ascii="GHEA Grapalat" w:hAnsi="GHEA Grapalat"/>
          <w:i/>
        </w:rPr>
        <w:t>&gt;&gt;</w:t>
      </w:r>
      <w:r w:rsidRPr="002A3375">
        <w:rPr>
          <w:rFonts w:ascii="GHEA Grapalat" w:hAnsi="GHEA Grapalat"/>
          <w:i/>
        </w:rPr>
        <w:t xml:space="preserve"> заменяются  словами</w:t>
      </w:r>
      <w:r w:rsidRPr="0093507A">
        <w:rPr>
          <w:rFonts w:ascii="GHEA Grapalat" w:hAnsi="GHEA Grapalat"/>
          <w:i/>
        </w:rPr>
        <w:t xml:space="preserve"> &lt;&lt; 120 (сто двадцати) рабочих дней&gt;&gt;</w:t>
      </w:r>
      <w:r>
        <w:rPr>
          <w:rFonts w:ascii="GHEA Grapalat" w:hAnsi="GHEA Grapalat"/>
          <w:i/>
        </w:rPr>
        <w:t>.</w:t>
      </w:r>
    </w:p>
    <w:p w14:paraId="7E163D2C" w14:textId="77777777" w:rsidR="00452591" w:rsidRPr="002C2499" w:rsidRDefault="00452591" w:rsidP="00452591">
      <w:pPr>
        <w:pStyle w:val="FootnoteText"/>
        <w:jc w:val="both"/>
      </w:pPr>
    </w:p>
    <w:p w14:paraId="3635CC94" w14:textId="77777777" w:rsidR="00452591" w:rsidRPr="000811C1" w:rsidRDefault="00452591" w:rsidP="00452591">
      <w:pPr>
        <w:pStyle w:val="FootnoteText"/>
        <w:rPr>
          <w:rFonts w:asciiTheme="minorHAnsi" w:hAnsiTheme="minorHAnsi"/>
        </w:rPr>
      </w:pPr>
    </w:p>
  </w:footnote>
  <w:footnote w:id="6">
    <w:p w14:paraId="48F60C87" w14:textId="77777777" w:rsidR="00AB5994" w:rsidRPr="00FE2AA4" w:rsidRDefault="00AB5994">
      <w:pPr>
        <w:pStyle w:val="FootnoteText"/>
        <w:rPr>
          <w:rFonts w:asciiTheme="minorHAnsi" w:hAnsiTheme="minorHAnsi"/>
          <w:i/>
        </w:rPr>
      </w:pPr>
      <w:r>
        <w:rPr>
          <w:rStyle w:val="FootnoteReference"/>
        </w:rPr>
        <w:t>9</w:t>
      </w:r>
      <w:r w:rsidRPr="00FE2AA4">
        <w:rPr>
          <w:i/>
        </w:rPr>
        <w:t xml:space="preserve"> </w:t>
      </w:r>
      <w:r w:rsidRPr="00FE2AA4">
        <w:rPr>
          <w:rFonts w:asciiTheme="minorHAnsi" w:hAnsiTheme="minorHAnsi"/>
          <w:i/>
        </w:rPr>
        <w:t>Устанавливается заказчиком.</w:t>
      </w:r>
    </w:p>
  </w:footnote>
  <w:footnote w:id="7">
    <w:p w14:paraId="224B6AD1" w14:textId="77777777" w:rsidR="00AB5994" w:rsidRPr="008842CE" w:rsidRDefault="00AB5994"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24D8A40" w14:textId="77777777" w:rsidR="00AB5994" w:rsidRPr="000811C1" w:rsidRDefault="00AB5994">
      <w:pPr>
        <w:pStyle w:val="FootnoteText"/>
        <w:rPr>
          <w:lang w:val="af-ZA"/>
        </w:rPr>
      </w:pPr>
    </w:p>
  </w:footnote>
  <w:footnote w:id="8">
    <w:p w14:paraId="33BD872D" w14:textId="77777777" w:rsidR="00AB5994" w:rsidRPr="00503411" w:rsidRDefault="00AB5994" w:rsidP="00CD2651">
      <w:pPr>
        <w:pStyle w:val="FootnoteText"/>
        <w:jc w:val="both"/>
        <w:rPr>
          <w:rFonts w:ascii="GHEA Grapalat" w:hAnsi="GHEA Grapalat"/>
          <w:i/>
        </w:rPr>
      </w:pPr>
      <w:r>
        <w:rPr>
          <w:rStyle w:val="FootnoteReference"/>
        </w:rPr>
        <w:t>11</w:t>
      </w:r>
      <w:r>
        <w:t xml:space="preserve"> </w:t>
      </w:r>
      <w:r w:rsidRPr="00BF1257">
        <w:rPr>
          <w:rFonts w:ascii="GHEA Grapalat" w:hAnsi="GHEA Grapalat"/>
          <w:i/>
        </w:rPr>
        <w:t>Если</w:t>
      </w:r>
    </w:p>
    <w:p w14:paraId="08F79F98" w14:textId="77777777" w:rsidR="00AB5994" w:rsidRPr="001D0DD7" w:rsidRDefault="00AB5994" w:rsidP="00CD2651">
      <w:pPr>
        <w:pStyle w:val="FootnoteText"/>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14:paraId="1EB24052" w14:textId="77777777" w:rsidR="00AB5994" w:rsidRPr="00503411" w:rsidRDefault="00AB5994" w:rsidP="00CD2651">
      <w:pPr>
        <w:pStyle w:val="FootnoteText"/>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14:paraId="375A42CF" w14:textId="77777777" w:rsidR="00AB5994" w:rsidRPr="00CD2651" w:rsidRDefault="00AB5994">
      <w:pPr>
        <w:pStyle w:val="FootnoteText"/>
      </w:pPr>
    </w:p>
  </w:footnote>
  <w:footnote w:id="9">
    <w:p w14:paraId="1CC1E1CF" w14:textId="77777777" w:rsidR="00AB5994" w:rsidRPr="00511966" w:rsidRDefault="00AB5994" w:rsidP="00C67FA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w:t>
      </w:r>
      <w:r w:rsidRPr="00C67FAB">
        <w:rPr>
          <w:rFonts w:ascii="GHEA Grapalat" w:hAnsi="GHEA Grapalat"/>
          <w:i/>
        </w:rPr>
        <w:t>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0">
    <w:p w14:paraId="5500772C" w14:textId="77777777" w:rsidR="00AB5994" w:rsidRPr="00B15560" w:rsidRDefault="00AB5994"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0DE8BCF0" w14:textId="77777777" w:rsidR="00AB5994" w:rsidRPr="000811C1" w:rsidRDefault="00AB5994" w:rsidP="0027573B">
      <w:pPr>
        <w:pStyle w:val="FootnoteText"/>
        <w:rPr>
          <w:rFonts w:ascii="Sylfaen" w:hAnsi="Sylfaen"/>
          <w:sz w:val="18"/>
          <w:szCs w:val="18"/>
        </w:rPr>
      </w:pPr>
    </w:p>
  </w:footnote>
  <w:footnote w:id="11">
    <w:p w14:paraId="34A4F085" w14:textId="77777777" w:rsidR="00AB5994" w:rsidRPr="00A31673" w:rsidRDefault="00AB5994">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36ABF409" w14:textId="77777777" w:rsidR="00AB5994" w:rsidRDefault="00AB5994" w:rsidP="006B3E56">
      <w:pPr>
        <w:jc w:val="both"/>
      </w:pPr>
    </w:p>
    <w:p w14:paraId="7DBDCF50" w14:textId="77777777" w:rsidR="00AB5994" w:rsidRDefault="00AB5994"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75C72C4A" w14:textId="77777777" w:rsidR="00AB5994" w:rsidRPr="00503980" w:rsidRDefault="00AB5994"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74FB1960" w14:textId="77777777" w:rsidR="00AB5994" w:rsidRPr="003905B4" w:rsidRDefault="00AB5994"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600979E0" w14:textId="77777777" w:rsidR="00AB5994" w:rsidRPr="008D64EE" w:rsidRDefault="00AB5994" w:rsidP="006B3E56">
      <w:pPr>
        <w:pStyle w:val="FootnoteText"/>
        <w:rPr>
          <w:rFonts w:asciiTheme="minorHAnsi" w:hAnsiTheme="minorHAnsi"/>
        </w:rPr>
      </w:pPr>
    </w:p>
  </w:footnote>
  <w:footnote w:id="13">
    <w:p w14:paraId="669565E8" w14:textId="77777777" w:rsidR="00AB5994" w:rsidRPr="00D3436F" w:rsidRDefault="00AB5994"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0C7365D4" w14:textId="77777777" w:rsidR="00AB5994" w:rsidRPr="00D3436F" w:rsidRDefault="00AB5994">
      <w:pPr>
        <w:pStyle w:val="FootnoteText"/>
        <w:rPr>
          <w:lang w:val="es-ES"/>
        </w:rPr>
      </w:pPr>
    </w:p>
  </w:footnote>
  <w:footnote w:id="14">
    <w:p w14:paraId="421622BF" w14:textId="77777777" w:rsidR="00AB5994" w:rsidRPr="008842CE" w:rsidRDefault="00AB5994" w:rsidP="003D2FE2">
      <w:pPr>
        <w:pStyle w:val="FootnoteText"/>
        <w:jc w:val="both"/>
      </w:pPr>
    </w:p>
  </w:footnote>
  <w:footnote w:id="15">
    <w:p w14:paraId="663FE415" w14:textId="77777777" w:rsidR="00AB5994" w:rsidRPr="008842CE" w:rsidRDefault="00AB5994" w:rsidP="000A214C">
      <w:pPr>
        <w:pStyle w:val="FootnoteText"/>
        <w:jc w:val="both"/>
      </w:pPr>
    </w:p>
  </w:footnote>
  <w:footnote w:id="16">
    <w:p w14:paraId="3C1DECA5" w14:textId="77777777" w:rsidR="00AB5994" w:rsidRDefault="00AB5994" w:rsidP="003B2F27">
      <w:pPr>
        <w:pStyle w:val="FootnoteText"/>
        <w:jc w:val="both"/>
        <w:rPr>
          <w:rFonts w:ascii="Times New Roman" w:hAnsi="Times New Roman"/>
          <w:i/>
          <w:color w:val="FF0000"/>
          <w:vertAlign w:val="superscript"/>
        </w:rPr>
      </w:pPr>
      <w:r w:rsidRPr="00C95D0C">
        <w:rPr>
          <w:rStyle w:val="FootnoteReference"/>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p w14:paraId="630C48CF" w14:textId="77777777" w:rsidR="00AB5994" w:rsidRPr="002A1F5A" w:rsidRDefault="00AB5994" w:rsidP="003B2F27">
      <w:pPr>
        <w:pStyle w:val="FootnoteText"/>
        <w:jc w:val="both"/>
        <w:rPr>
          <w:rFonts w:ascii="GHEA Grapalat" w:hAnsi="GHEA Grapalat"/>
          <w:i/>
          <w:szCs w:val="24"/>
        </w:rPr>
      </w:pPr>
      <w:r w:rsidRPr="00A176F9">
        <w:rPr>
          <w:rFonts w:ascii="GHEA Grapalat" w:hAnsi="GHEA Grapalat"/>
          <w:i/>
          <w:szCs w:val="24"/>
          <w:vertAlign w:val="superscript"/>
        </w:rPr>
        <w:t>15.1</w:t>
      </w:r>
      <w:r w:rsidRPr="002A1F5A">
        <w:rPr>
          <w:rFonts w:ascii="GHEA Grapalat" w:hAnsi="GHEA Grapalat"/>
          <w:i/>
          <w:szCs w:val="24"/>
        </w:rPr>
        <w:t xml:space="preserve"> Если предметом закупки является оказание услуг по техническому надзору за выполнением строительных программ, то после слова </w:t>
      </w:r>
      <w:r w:rsidRPr="00AD29CE">
        <w:rPr>
          <w:rFonts w:ascii="GHEA Grapalat" w:hAnsi="GHEA Grapalat"/>
        </w:rPr>
        <w:t>"</w:t>
      </w:r>
      <w:r w:rsidRPr="002A1F5A">
        <w:rPr>
          <w:rFonts w:ascii="GHEA Grapalat" w:hAnsi="GHEA Grapalat"/>
          <w:i/>
          <w:szCs w:val="24"/>
        </w:rPr>
        <w:t>в соответствии с</w:t>
      </w:r>
      <w:r w:rsidRPr="00AD29CE">
        <w:rPr>
          <w:rFonts w:ascii="GHEA Grapalat" w:hAnsi="GHEA Grapalat"/>
        </w:rPr>
        <w:t>"</w:t>
      </w:r>
      <w:r w:rsidRPr="002A1F5A">
        <w:rPr>
          <w:rFonts w:ascii="GHEA Grapalat" w:hAnsi="GHEA Grapalat"/>
          <w:i/>
          <w:szCs w:val="24"/>
        </w:rPr>
        <w:t xml:space="preserve"> дополняется словами </w:t>
      </w:r>
      <w:r w:rsidRPr="00AD29CE">
        <w:rPr>
          <w:rFonts w:ascii="GHEA Grapalat" w:hAnsi="GHEA Grapalat"/>
        </w:rPr>
        <w:t>"</w:t>
      </w:r>
      <w:r w:rsidRPr="002A1F5A">
        <w:rPr>
          <w:rFonts w:ascii="GHEA Grapalat" w:hAnsi="GHEA Grapalat"/>
          <w:i/>
          <w:szCs w:val="24"/>
        </w:rPr>
        <w:t>градостроительной нормативно-технической и утвержденной проектно-сметной документацией и</w:t>
      </w:r>
      <w:r>
        <w:rPr>
          <w:rFonts w:ascii="GHEA Grapalat" w:hAnsi="GHEA Grapalat"/>
          <w:i/>
          <w:szCs w:val="24"/>
        </w:rPr>
        <w:t xml:space="preserve"> </w:t>
      </w:r>
      <w:r w:rsidRPr="00AD29CE">
        <w:rPr>
          <w:rFonts w:ascii="GHEA Grapalat" w:hAnsi="GHEA Grapalat"/>
        </w:rPr>
        <w:t>"</w:t>
      </w:r>
    </w:p>
    <w:p w14:paraId="6952295A" w14:textId="77777777" w:rsidR="00AB5994" w:rsidRPr="002A1F5A" w:rsidRDefault="00AB5994" w:rsidP="003B2F27">
      <w:pPr>
        <w:pStyle w:val="FootnoteText"/>
        <w:jc w:val="both"/>
        <w:rPr>
          <w:rFonts w:asciiTheme="minorHAnsi" w:hAnsiTheme="minorHAnsi"/>
        </w:rPr>
      </w:pPr>
    </w:p>
  </w:footnote>
  <w:footnote w:id="17">
    <w:p w14:paraId="10096114" w14:textId="77777777" w:rsidR="00AB5994" w:rsidRPr="002A7C6E" w:rsidRDefault="00AB5994"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52DDE7A6" w14:textId="77777777" w:rsidR="00AB5994" w:rsidRPr="00D81E0E" w:rsidRDefault="00AB5994" w:rsidP="005A1ECB">
      <w:pPr>
        <w:pStyle w:val="FootnoteText"/>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18">
    <w:p w14:paraId="260CABAA" w14:textId="77777777" w:rsidR="00AB5994" w:rsidRPr="006F5F33" w:rsidRDefault="00AB5994"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9">
    <w:p w14:paraId="4F2262DC" w14:textId="77777777" w:rsidR="00AB5994" w:rsidRPr="006F5F33" w:rsidRDefault="00AB5994"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0">
    <w:p w14:paraId="75378469" w14:textId="77777777" w:rsidR="00AB5994" w:rsidRPr="00EB336B" w:rsidRDefault="00AB5994" w:rsidP="009919C6">
      <w:pPr>
        <w:pStyle w:val="FootnoteText"/>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6DDF9EF6" w14:textId="77777777" w:rsidR="00AB5994" w:rsidRDefault="00AB5994" w:rsidP="003B2F27">
      <w:pPr>
        <w:pStyle w:val="FootnoteText"/>
        <w:rPr>
          <w:rFonts w:asciiTheme="minorHAnsi" w:hAnsiTheme="minorHAnsi"/>
        </w:rPr>
      </w:pPr>
    </w:p>
    <w:p w14:paraId="36E23615" w14:textId="77777777" w:rsidR="00AB5994" w:rsidRPr="008F6EF8" w:rsidRDefault="00AB5994" w:rsidP="003B2F27">
      <w:pPr>
        <w:pStyle w:val="FootnoteText"/>
        <w:rPr>
          <w:rFonts w:asciiTheme="minorHAnsi" w:hAnsiTheme="minorHAnsi"/>
        </w:rPr>
      </w:pPr>
      <w:r>
        <w:rPr>
          <w:rStyle w:val="FootnoteReference"/>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14:paraId="1F41A111" w14:textId="77777777" w:rsidR="00AB5994" w:rsidRPr="00576D9C" w:rsidRDefault="00AB5994" w:rsidP="003B2F27">
      <w:pPr>
        <w:pStyle w:val="FootnoteText"/>
        <w:rPr>
          <w:rFonts w:asciiTheme="minorHAnsi" w:hAnsiTheme="minorHAnsi"/>
        </w:rPr>
      </w:pPr>
    </w:p>
  </w:footnote>
  <w:footnote w:id="21">
    <w:p w14:paraId="33CCD00F" w14:textId="77777777" w:rsidR="00AB5994" w:rsidRPr="00892F7F" w:rsidRDefault="00AB5994"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5356A2D8" w14:textId="77777777" w:rsidR="00AB5994" w:rsidRPr="0013046C" w:rsidRDefault="00AB5994" w:rsidP="003B2F27">
      <w:pPr>
        <w:pStyle w:val="FootnoteText"/>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3DB218AD" w14:textId="77777777" w:rsidR="00AB5994" w:rsidRPr="0013046C" w:rsidRDefault="00AB5994" w:rsidP="0067463A">
      <w:pPr>
        <w:pStyle w:val="FootnoteText"/>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74698760" w14:textId="77777777" w:rsidR="00AB5994" w:rsidRPr="006F5F33" w:rsidRDefault="00AB5994" w:rsidP="0067463A">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AB5994" w:rsidRPr="00552B23" w14:paraId="27DBF6F9" w14:textId="77777777" w:rsidTr="00E3441C">
        <w:tc>
          <w:tcPr>
            <w:tcW w:w="2631" w:type="dxa"/>
          </w:tcPr>
          <w:p w14:paraId="0F7B689C"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0C68F088" w14:textId="77777777" w:rsidR="00AB5994" w:rsidRPr="0067463A" w:rsidRDefault="00AB5994" w:rsidP="00E3441C">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14:paraId="30E04C4D" w14:textId="77777777" w:rsidR="00AB5994" w:rsidRPr="0067463A" w:rsidRDefault="00AB5994" w:rsidP="00E3441C">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r w:rsidRPr="0067463A">
              <w:rPr>
                <w:rFonts w:ascii="GHEA Grapalat" w:hAnsi="GHEA Grapalat"/>
                <w:i/>
                <w:sz w:val="16"/>
                <w:szCs w:val="16"/>
                <w:u w:val="single"/>
              </w:rPr>
              <w:t>тветственност</w:t>
            </w:r>
            <w:r w:rsidRPr="0067463A">
              <w:rPr>
                <w:rFonts w:ascii="GHEA Grapalat" w:hAnsi="GHEA Grapalat"/>
                <w:i/>
                <w:sz w:val="16"/>
                <w:szCs w:val="16"/>
                <w:u w:val="single"/>
                <w:lang w:val="en-US"/>
              </w:rPr>
              <w:t>ь</w:t>
            </w:r>
          </w:p>
        </w:tc>
      </w:tr>
      <w:tr w:rsidR="00AB5994" w:rsidRPr="00552B23" w14:paraId="02B991F9" w14:textId="77777777" w:rsidTr="00E3441C">
        <w:tc>
          <w:tcPr>
            <w:tcW w:w="2631" w:type="dxa"/>
          </w:tcPr>
          <w:p w14:paraId="3C9E6F7F"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1" w:type="dxa"/>
          </w:tcPr>
          <w:p w14:paraId="25282817"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2" w:type="dxa"/>
          </w:tcPr>
          <w:p w14:paraId="1096C2BD"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r>
      <w:tr w:rsidR="00AB5994" w:rsidRPr="00552B23" w14:paraId="072EB265" w14:textId="77777777" w:rsidTr="00E3441C">
        <w:tc>
          <w:tcPr>
            <w:tcW w:w="2631" w:type="dxa"/>
          </w:tcPr>
          <w:p w14:paraId="2421B19C"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1" w:type="dxa"/>
          </w:tcPr>
          <w:p w14:paraId="3BA77156"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2" w:type="dxa"/>
          </w:tcPr>
          <w:p w14:paraId="21B3BB8C"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r>
      <w:tr w:rsidR="00AB5994" w:rsidRPr="00552B23" w14:paraId="6AFCC298" w14:textId="77777777" w:rsidTr="00E3441C">
        <w:tc>
          <w:tcPr>
            <w:tcW w:w="2631" w:type="dxa"/>
          </w:tcPr>
          <w:p w14:paraId="257E7993"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1" w:type="dxa"/>
          </w:tcPr>
          <w:p w14:paraId="000ACEAE"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2" w:type="dxa"/>
          </w:tcPr>
          <w:p w14:paraId="39A78742"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r>
      <w:tr w:rsidR="00AB5994" w:rsidRPr="00552B23" w14:paraId="6884D35D" w14:textId="77777777" w:rsidTr="00E3441C">
        <w:tc>
          <w:tcPr>
            <w:tcW w:w="2631" w:type="dxa"/>
          </w:tcPr>
          <w:p w14:paraId="7DC243F7"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1" w:type="dxa"/>
          </w:tcPr>
          <w:p w14:paraId="20B65996"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c>
          <w:tcPr>
            <w:tcW w:w="2632" w:type="dxa"/>
          </w:tcPr>
          <w:p w14:paraId="0E9796E7" w14:textId="77777777" w:rsidR="00AB5994" w:rsidRPr="00552B23" w:rsidRDefault="00AB5994" w:rsidP="00E3441C">
            <w:pPr>
              <w:pStyle w:val="NormalWeb"/>
              <w:spacing w:before="0" w:beforeAutospacing="0" w:after="0" w:afterAutospacing="0" w:line="360" w:lineRule="auto"/>
              <w:jc w:val="center"/>
              <w:rPr>
                <w:rFonts w:ascii="GHEA Grapalat" w:hAnsi="GHEA Grapalat"/>
                <w:i/>
                <w:sz w:val="16"/>
              </w:rPr>
            </w:pPr>
          </w:p>
        </w:tc>
      </w:tr>
    </w:tbl>
    <w:p w14:paraId="4AAD8082" w14:textId="77777777" w:rsidR="00AB5994" w:rsidRPr="006F5F33" w:rsidRDefault="00AB5994" w:rsidP="003B2F27">
      <w:pPr>
        <w:pStyle w:val="FootnoteText"/>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14:paraId="7D27E060" w14:textId="77777777" w:rsidR="00AB5994" w:rsidRPr="00576D9C" w:rsidRDefault="00AB5994" w:rsidP="003B2F27">
      <w:pPr>
        <w:pStyle w:val="FootnoteText"/>
        <w:jc w:val="both"/>
        <w:rPr>
          <w:rFonts w:ascii="GHEA Grapalat" w:hAnsi="GHEA Grapalat"/>
          <w:lang w:val="hy-AM"/>
        </w:rPr>
      </w:pPr>
    </w:p>
  </w:footnote>
  <w:footnote w:id="22">
    <w:p w14:paraId="7DD7CB51" w14:textId="77777777" w:rsidR="00AB5994" w:rsidRPr="006F5F33" w:rsidRDefault="00AB5994"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3">
    <w:p w14:paraId="5A9FD9C9" w14:textId="77777777" w:rsidR="00AB5994" w:rsidRPr="006F5F33" w:rsidRDefault="00AB5994"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4">
    <w:p w14:paraId="4172DB7F" w14:textId="77777777" w:rsidR="00AB5994" w:rsidRPr="006F5F33" w:rsidRDefault="00AB5994"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5">
    <w:p w14:paraId="6E5B6B0E" w14:textId="77777777" w:rsidR="00AB5994" w:rsidRPr="006F5F33" w:rsidRDefault="00AB5994" w:rsidP="003B2F27">
      <w:pPr>
        <w:pStyle w:val="FootnoteText"/>
        <w:jc w:val="both"/>
        <w:rPr>
          <w:rFonts w:ascii="GHEA Grapalat" w:hAnsi="GHEA Grapalat"/>
        </w:rPr>
      </w:pPr>
      <w:r w:rsidRPr="00842146">
        <w:rPr>
          <w:rStyle w:val="FootnoteReference"/>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4426E2B5" w14:textId="77777777" w:rsidR="00AB5994" w:rsidRPr="009E00B3" w:rsidRDefault="00AB5994"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22D425E1" w14:textId="77777777" w:rsidR="00AB5994" w:rsidRPr="00A47171" w:rsidRDefault="00AB5994" w:rsidP="007122CD">
      <w:pPr>
        <w:pStyle w:val="FootnoteText"/>
        <w:jc w:val="both"/>
        <w:rPr>
          <w:rFonts w:ascii="GHEA Grapalat" w:hAnsi="GHEA Grapalat"/>
          <w:i/>
          <w:lang w:eastAsia="en-US"/>
        </w:rPr>
      </w:pPr>
      <w:r w:rsidRPr="009E00B3">
        <w:rPr>
          <w:rFonts w:ascii="GHEA Grapalat" w:hAnsi="GHEA Grapalat"/>
          <w:i/>
          <w:lang w:eastAsia="en-US"/>
        </w:rPr>
        <w:tab/>
      </w:r>
    </w:p>
  </w:footnote>
  <w:footnote w:id="26">
    <w:p w14:paraId="3FBDE056" w14:textId="77777777" w:rsidR="00AB5994" w:rsidRPr="00CA2754" w:rsidRDefault="00AB5994"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72541489" w14:textId="77777777" w:rsidR="00AB5994" w:rsidRPr="00CA2754" w:rsidRDefault="00AB5994" w:rsidP="003B2F27">
      <w:pPr>
        <w:pStyle w:val="FootnoteText"/>
        <w:jc w:val="both"/>
        <w:rPr>
          <w:sz w:val="2"/>
          <w:szCs w:val="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A0F0E"/>
    <w:multiLevelType w:val="hybridMultilevel"/>
    <w:tmpl w:val="2BF81860"/>
    <w:lvl w:ilvl="0" w:tplc="A360073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521F84"/>
    <w:multiLevelType w:val="hybridMultilevel"/>
    <w:tmpl w:val="FC1C5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E7E7541"/>
    <w:multiLevelType w:val="hybridMultilevel"/>
    <w:tmpl w:val="0BA66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A5061A4"/>
    <w:multiLevelType w:val="hybridMultilevel"/>
    <w:tmpl w:val="19F88F2E"/>
    <w:lvl w:ilvl="0" w:tplc="04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21"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15:restartNumberingAfterBreak="0">
    <w:nsid w:val="62117C00"/>
    <w:multiLevelType w:val="hybridMultilevel"/>
    <w:tmpl w:val="C1B26E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7F33122"/>
    <w:multiLevelType w:val="multilevel"/>
    <w:tmpl w:val="C8169878"/>
    <w:lvl w:ilvl="0">
      <w:start w:val="1"/>
      <w:numFmt w:val="decimal"/>
      <w:lvlText w:val="%1."/>
      <w:lvlJc w:val="left"/>
      <w:pPr>
        <w:ind w:left="720" w:hanging="360"/>
      </w:pPr>
      <w:rPr>
        <w:rFonts w:hint="default"/>
        <w:b/>
        <w:i w:val="0"/>
        <w:lang w:val="es-ES"/>
      </w:rPr>
    </w:lvl>
    <w:lvl w:ilvl="1">
      <w:start w:val="2"/>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295675274">
    <w:abstractNumId w:val="23"/>
  </w:num>
  <w:num w:numId="2" w16cid:durableId="387459395">
    <w:abstractNumId w:val="12"/>
  </w:num>
  <w:num w:numId="3" w16cid:durableId="1874881267">
    <w:abstractNumId w:val="22"/>
  </w:num>
  <w:num w:numId="4" w16cid:durableId="223028077">
    <w:abstractNumId w:val="17"/>
  </w:num>
  <w:num w:numId="5" w16cid:durableId="1672756858">
    <w:abstractNumId w:val="28"/>
  </w:num>
  <w:num w:numId="6" w16cid:durableId="2105149870">
    <w:abstractNumId w:val="23"/>
    <w:lvlOverride w:ilvl="0">
      <w:startOverride w:val="1"/>
    </w:lvlOverride>
    <w:lvlOverride w:ilvl="1"/>
    <w:lvlOverride w:ilvl="2"/>
    <w:lvlOverride w:ilvl="3"/>
    <w:lvlOverride w:ilvl="4"/>
    <w:lvlOverride w:ilvl="5"/>
    <w:lvlOverride w:ilvl="6"/>
    <w:lvlOverride w:ilvl="7"/>
    <w:lvlOverride w:ilvl="8"/>
  </w:num>
  <w:num w:numId="7" w16cid:durableId="3351126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955642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21587631">
    <w:abstractNumId w:val="19"/>
  </w:num>
  <w:num w:numId="10" w16cid:durableId="1759598608">
    <w:abstractNumId w:val="5"/>
  </w:num>
  <w:num w:numId="11" w16cid:durableId="1508865929">
    <w:abstractNumId w:val="9"/>
  </w:num>
  <w:num w:numId="12" w16cid:durableId="1589654342">
    <w:abstractNumId w:val="33"/>
  </w:num>
  <w:num w:numId="13" w16cid:durableId="1438256918">
    <w:abstractNumId w:val="31"/>
  </w:num>
  <w:num w:numId="14" w16cid:durableId="1401906170">
    <w:abstractNumId w:val="14"/>
  </w:num>
  <w:num w:numId="15" w16cid:durableId="305278576">
    <w:abstractNumId w:val="32"/>
  </w:num>
  <w:num w:numId="16" w16cid:durableId="765926278">
    <w:abstractNumId w:val="15"/>
  </w:num>
  <w:num w:numId="17" w16cid:durableId="1099060289">
    <w:abstractNumId w:val="6"/>
  </w:num>
  <w:num w:numId="18" w16cid:durableId="897394693">
    <w:abstractNumId w:val="1"/>
  </w:num>
  <w:num w:numId="19" w16cid:durableId="1454517226">
    <w:abstractNumId w:val="18"/>
  </w:num>
  <w:num w:numId="20" w16cid:durableId="1082292512">
    <w:abstractNumId w:val="18"/>
  </w:num>
  <w:num w:numId="21" w16cid:durableId="1825123915">
    <w:abstractNumId w:val="20"/>
  </w:num>
  <w:num w:numId="22" w16cid:durableId="873617158">
    <w:abstractNumId w:val="24"/>
  </w:num>
  <w:num w:numId="23" w16cid:durableId="1393692908">
    <w:abstractNumId w:val="7"/>
  </w:num>
  <w:num w:numId="24" w16cid:durableId="1907642191">
    <w:abstractNumId w:val="20"/>
  </w:num>
  <w:num w:numId="25" w16cid:durableId="1023172057">
    <w:abstractNumId w:val="13"/>
  </w:num>
  <w:num w:numId="26" w16cid:durableId="786780925">
    <w:abstractNumId w:val="4"/>
  </w:num>
  <w:num w:numId="27" w16cid:durableId="1418669292">
    <w:abstractNumId w:val="3"/>
  </w:num>
  <w:num w:numId="28" w16cid:durableId="210851115">
    <w:abstractNumId w:val="0"/>
  </w:num>
  <w:num w:numId="29" w16cid:durableId="352147515">
    <w:abstractNumId w:val="10"/>
  </w:num>
  <w:num w:numId="30" w16cid:durableId="1419205184">
    <w:abstractNumId w:val="29"/>
  </w:num>
  <w:num w:numId="31" w16cid:durableId="1405908099">
    <w:abstractNumId w:val="25"/>
  </w:num>
  <w:num w:numId="32" w16cid:durableId="775517038">
    <w:abstractNumId w:val="26"/>
  </w:num>
  <w:num w:numId="33" w16cid:durableId="369689046">
    <w:abstractNumId w:val="21"/>
  </w:num>
  <w:num w:numId="34" w16cid:durableId="393508864">
    <w:abstractNumId w:val="30"/>
  </w:num>
  <w:num w:numId="35" w16cid:durableId="882332575">
    <w:abstractNumId w:val="27"/>
  </w:num>
  <w:num w:numId="36" w16cid:durableId="890195089">
    <w:abstractNumId w:val="2"/>
  </w:num>
  <w:num w:numId="37" w16cid:durableId="1297951301">
    <w:abstractNumId w:val="8"/>
  </w:num>
  <w:num w:numId="38" w16cid:durableId="1171488268">
    <w:abstractNumId w:val="16"/>
  </w:num>
  <w:num w:numId="39" w16cid:durableId="1478374902">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4A97"/>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154"/>
    <w:rsid w:val="000A72AD"/>
    <w:rsid w:val="000A7528"/>
    <w:rsid w:val="000A75A1"/>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E15"/>
    <w:rsid w:val="00115905"/>
    <w:rsid w:val="001159FA"/>
    <w:rsid w:val="0011611E"/>
    <w:rsid w:val="00117020"/>
    <w:rsid w:val="001173D4"/>
    <w:rsid w:val="00117833"/>
    <w:rsid w:val="00117964"/>
    <w:rsid w:val="00117CC9"/>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73"/>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2CFE"/>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099"/>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0F4D"/>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800"/>
    <w:rsid w:val="00283E26"/>
    <w:rsid w:val="00283F0A"/>
    <w:rsid w:val="002845BA"/>
    <w:rsid w:val="002845EA"/>
    <w:rsid w:val="002846B1"/>
    <w:rsid w:val="00284E78"/>
    <w:rsid w:val="00286CDB"/>
    <w:rsid w:val="0028726A"/>
    <w:rsid w:val="0029154A"/>
    <w:rsid w:val="00291919"/>
    <w:rsid w:val="00291EFF"/>
    <w:rsid w:val="002925B7"/>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3B73"/>
    <w:rsid w:val="002E4305"/>
    <w:rsid w:val="002E4AEB"/>
    <w:rsid w:val="002E530A"/>
    <w:rsid w:val="002E531D"/>
    <w:rsid w:val="002E5BF4"/>
    <w:rsid w:val="002E5FDA"/>
    <w:rsid w:val="002E6DC4"/>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5AA"/>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034"/>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591"/>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703"/>
    <w:rsid w:val="005A2B4E"/>
    <w:rsid w:val="005A3009"/>
    <w:rsid w:val="005A3A35"/>
    <w:rsid w:val="005A3B17"/>
    <w:rsid w:val="005A3D17"/>
    <w:rsid w:val="005A3DC6"/>
    <w:rsid w:val="005A3EB8"/>
    <w:rsid w:val="005A3EDC"/>
    <w:rsid w:val="005A405F"/>
    <w:rsid w:val="005A418F"/>
    <w:rsid w:val="005A4324"/>
    <w:rsid w:val="005A4F11"/>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0CC"/>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5CC"/>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6C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79C"/>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381F"/>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001"/>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676A2"/>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06A"/>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39A"/>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321"/>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646"/>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994"/>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15A"/>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06A"/>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6F41"/>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56"/>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43B"/>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68F9"/>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784"/>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3A81"/>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3D03"/>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92F"/>
    <w:rsid w:val="00E81D32"/>
    <w:rsid w:val="00E84171"/>
    <w:rsid w:val="00E8425F"/>
    <w:rsid w:val="00E8435B"/>
    <w:rsid w:val="00E8567E"/>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62"/>
    <w:rsid w:val="00EB2798"/>
    <w:rsid w:val="00EB2AE8"/>
    <w:rsid w:val="00EB2CA6"/>
    <w:rsid w:val="00EB338E"/>
    <w:rsid w:val="00EB37A2"/>
    <w:rsid w:val="00EB395D"/>
    <w:rsid w:val="00EB3BFA"/>
    <w:rsid w:val="00EB3C28"/>
    <w:rsid w:val="00EB42B2"/>
    <w:rsid w:val="00EB487B"/>
    <w:rsid w:val="00EB5576"/>
    <w:rsid w:val="00EB5989"/>
    <w:rsid w:val="00EB5E5C"/>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C799F"/>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DD7DE5"/>
  <w15:docId w15:val="{AD5CE4F6-33CF-4BB2-9387-73A8C7347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442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bidi="ar-SA"/>
    </w:rPr>
  </w:style>
  <w:style w:type="character" w:customStyle="1" w:styleId="HTMLPreformattedChar">
    <w:name w:val="HTML Preformatted Char"/>
    <w:basedOn w:val="DefaultParagraphFont"/>
    <w:link w:val="HTMLPreformatted"/>
    <w:uiPriority w:val="99"/>
    <w:rsid w:val="00442034"/>
    <w:rPr>
      <w:rFonts w:ascii="Courier New" w:hAnsi="Courier New" w:cs="Courier New"/>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elia.kirakosyan@ffa.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055D5-694A-4327-9915-45813CB2D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2388</TotalTime>
  <Pages>115</Pages>
  <Words>25342</Words>
  <Characters>144456</Characters>
  <Application>Microsoft Office Word</Application>
  <DocSecurity>0</DocSecurity>
  <Lines>1203</Lines>
  <Paragraphs>338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169460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Ofeli Kirakosyan</cp:lastModifiedBy>
  <cp:revision>1663</cp:revision>
  <cp:lastPrinted>2018-02-16T07:12:00Z</cp:lastPrinted>
  <dcterms:created xsi:type="dcterms:W3CDTF">2019-10-28T07:04:00Z</dcterms:created>
  <dcterms:modified xsi:type="dcterms:W3CDTF">2025-01-21T11:23:00Z</dcterms:modified>
</cp:coreProperties>
</file>